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54048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14:paraId="448FE1B6" w14:textId="77777777" w:rsidR="009E0042" w:rsidRPr="009E0042" w:rsidRDefault="009E0042" w:rsidP="009E0042">
      <w:pPr>
        <w:rPr>
          <w:szCs w:val="20"/>
        </w:rPr>
      </w:pPr>
    </w:p>
    <w:p w14:paraId="5ED2D34A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14:paraId="5900A55C" w14:textId="77777777" w:rsidR="009E0042" w:rsidRPr="009E0042" w:rsidRDefault="009E0042" w:rsidP="009E0042">
      <w:pPr>
        <w:rPr>
          <w:szCs w:val="20"/>
        </w:rPr>
      </w:pPr>
    </w:p>
    <w:p w14:paraId="08D48E58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14:paraId="5D658A3A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14:paraId="1B74BF1F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14:paraId="68D4B8E3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14:paraId="43C5D83F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14:paraId="1805C56D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14:paraId="3073A696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14:paraId="5FCAA6FA" w14:textId="77777777" w:rsidR="009E0042" w:rsidRPr="009E0042" w:rsidRDefault="009E0042" w:rsidP="009E0042">
      <w:pPr>
        <w:rPr>
          <w:szCs w:val="20"/>
        </w:rPr>
      </w:pPr>
    </w:p>
    <w:p w14:paraId="7C74A087" w14:textId="77777777" w:rsidR="00B50C21" w:rsidRPr="00FA2662" w:rsidRDefault="00B50C21">
      <w:pPr>
        <w:rPr>
          <w:sz w:val="6"/>
        </w:rPr>
      </w:pPr>
    </w:p>
    <w:p w14:paraId="213F67D6" w14:textId="77777777" w:rsidR="009E0042" w:rsidRDefault="009E0042">
      <w:pPr>
        <w:rPr>
          <w:sz w:val="4"/>
        </w:rPr>
      </w:pPr>
      <w:r>
        <w:rPr>
          <w:sz w:val="4"/>
        </w:rPr>
        <w:br w:type="page"/>
      </w:r>
    </w:p>
    <w:p w14:paraId="187F3BE9" w14:textId="77777777" w:rsidR="006511FD" w:rsidRPr="001370E4" w:rsidRDefault="006511FD">
      <w:pPr>
        <w:rPr>
          <w:sz w:val="4"/>
        </w:rPr>
      </w:pPr>
    </w:p>
    <w:tbl>
      <w:tblPr>
        <w:tblW w:w="15593" w:type="dxa"/>
        <w:tblInd w:w="-575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72"/>
        <w:gridCol w:w="715"/>
        <w:gridCol w:w="1002"/>
        <w:gridCol w:w="859"/>
        <w:gridCol w:w="858"/>
        <w:gridCol w:w="3874"/>
        <w:gridCol w:w="4595"/>
        <w:gridCol w:w="2918"/>
      </w:tblGrid>
      <w:tr w:rsidR="004E7EEF" w:rsidRPr="008F379B" w14:paraId="799D5576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33EE5E" w14:textId="4785C96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  <w:bookmarkStart w:id="0" w:name="_GoBack"/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44C509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BB5191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3351CC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79E47A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E2EA1A9" w14:textId="6E4AD2C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FCB6C0" w14:textId="18040BF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2FB9C06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6EB64CF0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3E4946B" w14:textId="5500801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1E8CC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0BD28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98B19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E2470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DCA8D9C" w14:textId="33F83B1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A785DE" w14:textId="728D5B6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BC77A94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38D92E16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B296D6" w14:textId="4708487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516F1F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721013B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390FC5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01EE28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BE4B5CB" w14:textId="0EF779C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1F36C4" w14:textId="0F3F6AF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884C729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184419EB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C9D2B0" w14:textId="5AE3860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A49BD5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8FAF17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E0DB60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0CD79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B7029B" w14:textId="0357D06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EBFD34" w14:textId="23D0263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5D8856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963045" w:rsidRPr="008F379B" w14:paraId="3321E518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A31B93" w14:textId="35277D78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6589A8" w14:textId="77777777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D5EAECD" w14:textId="77777777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64ADDD" w14:textId="77777777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56EC463" w14:textId="77777777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570E048" w14:textId="64DAB390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590D97" w14:textId="659A206C" w:rsidR="00963045" w:rsidRPr="008F379B" w:rsidRDefault="00963045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6B0EC1" w14:textId="77777777" w:rsidR="00963045" w:rsidRPr="008F379B" w:rsidRDefault="00963045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6499BC82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E4554F" w14:textId="3B1F7A3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A9B5F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B62E07" w14:textId="78C510B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109AF5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158FBC" w14:textId="25CB068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637D3E6" w14:textId="04B4C3D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C8E5A9" w14:textId="2EEE3D5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1F6CB2" w14:textId="47053C7C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545EBFC9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E1AAE1" w14:textId="07A5642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46569E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9CBFF9" w14:textId="67BE393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7D935E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D8B43CF" w14:textId="0D71F48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B51AB0" w14:textId="312C597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8CDBE83" w14:textId="2A8AFD8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1262A2" w14:textId="419FCD12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18F5E56F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1F0612D" w14:textId="3A4C10F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CCEF6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0976D9" w14:textId="26F5AF1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821254C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A08C82" w14:textId="1BA1BDA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3B1E09" w14:textId="2E12A07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FC0BB3" w14:textId="63A78E8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598FFE" w14:textId="6EFFBAA0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3E02DB58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6F84DA" w14:textId="1540AA7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487B82" w14:textId="5CC1E37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B6FBAC" w14:textId="308AED6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E1E055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67F79F" w14:textId="59C3331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99340F7" w14:textId="5231C0E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1301207" w14:textId="1334230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308FA1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030FB13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A5A03B" w14:textId="68256E0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00A212" w14:textId="0999B0E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A564D94" w14:textId="51C83B5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EAF3B8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94B93B" w14:textId="04732E6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92C8BF" w14:textId="5ABFA03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52C500E" w14:textId="4AC09FC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0080EEA" w14:textId="6CD88DB1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0D92C2F4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1D0077" w14:textId="2E78371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A792BF" w14:textId="0F7FA20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B58819" w14:textId="740F716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32F15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0614A4F" w14:textId="0431582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6C78EA" w14:textId="5971F78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67760A" w14:textId="7EFA0A8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28069F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5C2786AA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4DBF2A" w14:textId="2095DEC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BAB94C3" w14:textId="70DB1A8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076C2E6" w14:textId="2EF4653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1FC50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8D65E5C" w14:textId="5DC6CEB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2EEA78A" w14:textId="01B026A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9E5B35" w14:textId="54E5746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1DE6AD" w14:textId="265ADD03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3BC3B9D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365FF7F" w14:textId="7983497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B079FE0" w14:textId="23045D7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8D2E36" w14:textId="3FE72F0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932C5A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BD5710E" w14:textId="2B6AEBD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65F1AAD" w14:textId="2511801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8F2A9A" w14:textId="3090261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46221EB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08EC73B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47F0FF" w14:textId="16AB08F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F51CF6" w14:textId="5157217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F64D74A" w14:textId="59BD61A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AA42E7D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7984DF2" w14:textId="74902A8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F32344" w14:textId="7A1E397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29CC631" w14:textId="3CA752B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6BFB26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2B2DDFF8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7E1EE4" w14:textId="704965B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73DF6D" w14:textId="4544825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54F4732" w14:textId="122F8D1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6B008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D006A87" w14:textId="04D59E8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037FF4" w14:textId="574B750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550955A" w14:textId="3A8339C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F7E4BC6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3B74F0D2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9F5FC72" w14:textId="2AF6B4C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E2629B" w14:textId="64EE747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ED88D5" w14:textId="38B077B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AA739E2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C645928" w14:textId="323F125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0BD4D5D" w14:textId="5B74FDF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94DD01C" w14:textId="4AD1534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935AE85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36AAD8F4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476D3A" w14:textId="2D07069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3601BF" w14:textId="2DB8FE7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EDAE49" w14:textId="282EFD5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4425AC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661AC3" w14:textId="1D4CD90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1D9E87" w14:textId="18C3742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578C45" w14:textId="5582DF7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ACE3C5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3E85AD5D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351E10E" w14:textId="333A043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33BCD1" w14:textId="4C0692C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DF5286" w14:textId="7C3302F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06DCC27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3DB61B" w14:textId="19E1883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D7FFDA7" w14:textId="005D646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32D352" w14:textId="52040C6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E1E11B" w14:textId="019526F4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055A87B8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58997C" w14:textId="4291928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04F593" w14:textId="48E2DEF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4DE5D7" w14:textId="2AA64CF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B772FFC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78D04F" w14:textId="0F3CCD8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DC208B" w14:textId="1194A9A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D95708" w14:textId="53C0414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EC7BEA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F87391B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D154ACC" w14:textId="50CF905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E373B7" w14:textId="4ECAB00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4DAF3D9" w14:textId="417208D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EC9806F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50E96F" w14:textId="28618D2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180943" w14:textId="690CBAA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F28232F" w14:textId="70F4592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ABCBB" w14:textId="65AE7611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D76B091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A6C596" w14:textId="5AE46E7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F6B9DF" w14:textId="5E6EC76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458A90" w14:textId="7A53083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E18091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0E14BE" w14:textId="311128B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43E7D3C" w14:textId="08C60DE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C575A30" w14:textId="543B7A0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2BB2C9" w14:textId="45E09831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5DA7BBE9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60ABED" w14:textId="32DAAD7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B089AD" w14:textId="120DB4B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9E7EDF" w14:textId="5D61F55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7626B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B86EC1" w14:textId="192FE49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7DE35D" w14:textId="7C9FCAB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B884D5C" w14:textId="415F35C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0CB5D0" w14:textId="086FBAD5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2D508A7D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E0C133" w14:textId="10E0DD5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60760D" w14:textId="3021846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A9DB739" w14:textId="7D6894C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8AF221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77AF76" w14:textId="5903AF4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9302AD" w14:textId="6D9DC7B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4DAAB9E" w14:textId="77FE30A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F6C782" w14:textId="0A3D9808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7CAE3429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7D5A44" w14:textId="3A43FA5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FC9C4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30309E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9FEE22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7F7AED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9B9124" w14:textId="7F13EBA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1BF10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F9EAB6" w14:textId="1D988430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424825C1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2140640" w14:textId="22F0F44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5409ABF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A7D4E87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43A734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165234A" w14:textId="5720DDF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fr-FR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07A614" w14:textId="4C6B9AD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7AF8B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A4B888" w14:textId="5CE80744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  <w:lang w:val="en-US"/>
              </w:rPr>
            </w:pPr>
          </w:p>
        </w:tc>
      </w:tr>
      <w:tr w:rsidR="004E7EEF" w:rsidRPr="008F379B" w14:paraId="50376301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4DD299D" w14:textId="5A7C414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925756" w14:textId="599F974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2D35E9" w14:textId="57F7D47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7A2A47" w14:textId="2BC24C5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B4985F" w14:textId="23CDDDC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463F4B" w14:textId="229E090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BD5F84" w14:textId="22D00D6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061A9A" w14:textId="10D6FDB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7555CA43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DE0E21" w14:textId="3B53901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D0EFFE" w14:textId="139E4F4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939B3F" w14:textId="19CAC96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7B78DA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C27B11" w14:textId="1DF34C8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F7F985" w14:textId="4005149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2C1B97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52B3324" w14:textId="6BE15EF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153D03F2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3D528A" w14:textId="1DA19A7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6946F0C" w14:textId="6804DD1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74DD07" w14:textId="3E15DE7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501BD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485608" w14:textId="0876513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19255B" w14:textId="56835C3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75605D" w14:textId="6643EA6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3BDD910" w14:textId="0FCA7DAC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02CCE50D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0CD192E" w14:textId="7C6EAFC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74BD161" w14:textId="4FAEB55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2AC3DA4" w14:textId="03D64F5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4C5C0C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806F79" w14:textId="091849DD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047C9D" w14:textId="23AEEF1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9FF29DA" w14:textId="189B94F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CF58A71" w14:textId="5BB0618F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2024EED8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97BC897" w14:textId="7357697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CCB0A6B" w14:textId="128AD69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45B993B" w14:textId="6807E93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9124C6C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E0A7280" w14:textId="7ECF0BE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92FB99" w14:textId="4E827BA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937DA23" w14:textId="70E64F7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EB851C0" w14:textId="3D5B4156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57EBE300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3EBA1DF" w14:textId="48C6E98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ADB3D7" w14:textId="0FDA67A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D9120D" w14:textId="7B5BE7D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596597D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3F3BEF0" w14:textId="4AE62D1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8F0F5AC" w14:textId="30F53B0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9009D1" w14:textId="7E08C18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6D58212" w14:textId="7B762224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03EDE7A6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705783" w14:textId="292A1DC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D9EE44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9690F4" w14:textId="032E7AD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43A9D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7D7AF10" w14:textId="3DDDDB2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63F2B8" w14:textId="6F4B7BE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636AFE" w14:textId="0D46C6F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0C4633" w14:textId="11F8B50F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1C7F6E3A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DC8BF7" w14:textId="4E0950C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F27992" w14:textId="1A15B68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2E8CAA" w14:textId="62BA247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D71931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EEE58EB" w14:textId="3163F4F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D633C5" w14:textId="61EF38D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36780B" w14:textId="4FC55F8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B0B794" w14:textId="77777777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10C8AEA6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B46928" w14:textId="28B4CDA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330551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B5FA979" w14:textId="4C425B4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F577E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049C07" w14:textId="6C491F4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7D267ED" w14:textId="75E84FC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E9D719" w14:textId="520DC91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EDB86B" w14:textId="566DEC44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16FD6751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DE0DE9B" w14:textId="2C4C05F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C8EB60" w14:textId="523DEA22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4FAA082" w14:textId="569FF9C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DEC84E0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5B2638F" w14:textId="0EEA893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A24B28" w14:textId="5FD87AC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AB3B6E" w14:textId="15079B2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613F728" w14:textId="3B430445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6071F27C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71413B" w14:textId="6C176A3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DE02DC2" w14:textId="062F9FF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C481D3B" w14:textId="748AA6D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962B4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D077AF7" w14:textId="332383F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0541B5" w14:textId="287888C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F83CA0D" w14:textId="6D7E7C6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DEB2187" w14:textId="7B8D0ED2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74966561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7072F7" w14:textId="16CE56B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F72123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5BEE00E" w14:textId="54C14DB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A6569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654F96E" w14:textId="15ED898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4F1E699" w14:textId="03B6C69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6A5603" w14:textId="535F226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EDE5D1" w14:textId="5952AA61" w:rsidR="004E7EEF" w:rsidRPr="008F379B" w:rsidRDefault="004E7EEF" w:rsidP="008F379B">
            <w:pPr>
              <w:keepLines/>
            </w:pPr>
          </w:p>
        </w:tc>
      </w:tr>
      <w:tr w:rsidR="004E7EEF" w:rsidRPr="008F379B" w14:paraId="4D2B44BB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BC2E01" w14:textId="2EF5701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63DA843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6D129E" w14:textId="318AA55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70100B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2424E7" w14:textId="070DA54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CA88084" w14:textId="3CFB12D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7D47699" w14:textId="02B6E1A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CD687F9" w14:textId="04E28FE4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0086CB46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F89BB8" w14:textId="72658CD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7A96E4" w14:textId="7022640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FB99BF" w14:textId="079166D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B4603F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12CA75" w14:textId="2B7A22A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C6C0080" w14:textId="00C1F25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92349DE" w14:textId="2372A8C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D58CC9" w14:textId="18DAF842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794F4584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30DE26" w14:textId="19DD714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3C7279B" w14:textId="156D36D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A473568" w14:textId="2F66CA5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8D8B74A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FC69ED" w14:textId="2F1ABA3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8F9C8C1" w14:textId="1650A6C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975959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4B7EE0" w14:textId="3CDA1B28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70F194FE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12AD99A" w14:textId="053B006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EAE481" w14:textId="7E405648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4CF092" w14:textId="226455E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B5E45C" w14:textId="3757124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40676A9" w14:textId="721C00C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03180D" w14:textId="2036D1D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4DFB42" w14:textId="31658F4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7ACF2F5" w14:textId="5F5094B3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50377273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EDB501" w14:textId="1EFC4BC4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45D463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1F19888" w14:textId="25F765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C756695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EED4DC8" w14:textId="441648E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CDD40A" w14:textId="535D79CB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4C4A10" w14:textId="65D9109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D62432" w14:textId="438BD0E1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3A75B145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A2E7460" w14:textId="36E9A025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337578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2E5A54" w14:textId="1D894A0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54C2B46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624DF57" w14:textId="2E01FE66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F98EE51" w14:textId="25364501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8FB4781" w14:textId="47CD2CA3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AF314E6" w14:textId="4FF36742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4E7EEF" w:rsidRPr="008F379B" w14:paraId="49E34D65" w14:textId="77777777" w:rsidTr="00E70FA1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01E6541" w14:textId="6F121FBC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91F4981" w14:textId="7FDA26DE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539A02" w14:textId="190C16FA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47DE6C" w14:textId="77777777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A2CA8B5" w14:textId="0AAC8F8F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E50F6F4" w14:textId="62FC78A0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EF548BF" w14:textId="25BD1C89" w:rsidR="004E7EEF" w:rsidRPr="008F379B" w:rsidRDefault="004E7EEF" w:rsidP="008F379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F486C7" w14:textId="3BB18EB9" w:rsidR="004E7EEF" w:rsidRPr="008F379B" w:rsidRDefault="004E7EEF" w:rsidP="008F379B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bookmarkEnd w:id="0"/>
    </w:tbl>
    <w:p w14:paraId="440DCED5" w14:textId="1A4293DD" w:rsidR="00B50C21" w:rsidRPr="00311968" w:rsidRDefault="00B50C21"/>
    <w:sectPr w:rsidR="00B50C21" w:rsidRPr="00311968" w:rsidSect="004A234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38" w:h="11906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2374D" w14:textId="77777777" w:rsidR="004F33DC" w:rsidRDefault="004F33DC">
      <w:r>
        <w:separator/>
      </w:r>
    </w:p>
  </w:endnote>
  <w:endnote w:type="continuationSeparator" w:id="0">
    <w:p w14:paraId="1BC0B440" w14:textId="77777777" w:rsidR="004F33DC" w:rsidRDefault="004F3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FCC43" w14:textId="79DE3078" w:rsidR="00ED7500" w:rsidRPr="00BA12BF" w:rsidRDefault="00ED7500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20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31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7D9E8" w14:textId="77777777" w:rsidR="00ED7500" w:rsidRDefault="00ED7500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5" w:name="OLE_LINK6"/>
    <w:bookmarkStart w:id="6" w:name="OLE_LINK7"/>
    <w:bookmarkStart w:id="7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14:paraId="4FEF701F" w14:textId="77777777" w:rsidR="00ED7500" w:rsidRDefault="00ED7500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  <w:t xml:space="preserve">             ed = editorial </w:t>
    </w:r>
    <w:bookmarkEnd w:id="5"/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DFDB6" w14:textId="77777777" w:rsidR="004F33DC" w:rsidRDefault="004F33DC">
      <w:r>
        <w:separator/>
      </w:r>
    </w:p>
  </w:footnote>
  <w:footnote w:type="continuationSeparator" w:id="0">
    <w:p w14:paraId="39984210" w14:textId="77777777" w:rsidR="004F33DC" w:rsidRDefault="004F3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ED7500" w:rsidRPr="002C2D2C" w14:paraId="4695195F" w14:textId="77777777" w:rsidTr="000E2B94">
      <w:trPr>
        <w:cantSplit/>
        <w:tblHeader/>
      </w:trPr>
      <w:tc>
        <w:tcPr>
          <w:tcW w:w="777" w:type="dxa"/>
        </w:tcPr>
        <w:p w14:paraId="1709CE5A" w14:textId="77777777" w:rsidR="00ED7500" w:rsidRPr="002C2D2C" w:rsidRDefault="00ED7500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14:paraId="6E3E1AC6" w14:textId="77777777" w:rsidR="00ED7500" w:rsidRPr="002C2D2C" w:rsidRDefault="00ED7500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14:paraId="5F961417" w14:textId="77777777" w:rsidR="00ED7500" w:rsidRPr="00AB1572" w:rsidRDefault="00ED7500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14:paraId="1B8DA16E" w14:textId="77777777" w:rsidR="00ED7500" w:rsidRPr="002C2D2C" w:rsidRDefault="00ED7500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14:paraId="2376C218" w14:textId="77777777" w:rsidR="00ED7500" w:rsidRPr="00D26D9D" w:rsidRDefault="00ED7500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14:paraId="1E00D0FD" w14:textId="77777777" w:rsidR="00ED7500" w:rsidRPr="00D26D9D" w:rsidRDefault="00ED7500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14:paraId="205E2B37" w14:textId="77777777" w:rsidR="00ED7500" w:rsidRPr="002C2D2C" w:rsidRDefault="00ED7500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14:paraId="57ACA463" w14:textId="77777777" w:rsidR="00ED7500" w:rsidRPr="002C2D2C" w:rsidRDefault="00ED7500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14:paraId="152B47C7" w14:textId="77777777" w:rsidR="00ED7500" w:rsidRPr="002C2D2C" w:rsidRDefault="00ED7500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14:paraId="386D60A7" w14:textId="77777777" w:rsidR="00ED7500" w:rsidRPr="002C2D2C" w:rsidRDefault="00ED7500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14:paraId="5721CBD2" w14:textId="77777777" w:rsidR="00ED7500" w:rsidRPr="002C2D2C" w:rsidRDefault="00ED7500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14:paraId="60FB226F" w14:textId="77777777" w:rsidR="00ED7500" w:rsidRPr="001370E4" w:rsidRDefault="00ED7500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ED7500" w:rsidRPr="006820B1" w14:paraId="68602118" w14:textId="77777777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14:paraId="3EB011A8" w14:textId="77777777" w:rsidR="00ED7500" w:rsidRPr="0086168A" w:rsidRDefault="00ED7500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val="fr-CH" w:eastAsia="fr-CH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14:paraId="03A21FF1" w14:textId="77777777" w:rsidR="00ED7500" w:rsidRPr="00045F85" w:rsidRDefault="00ED7500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14:paraId="7DB02615" w14:textId="77777777" w:rsidR="00ED7500" w:rsidRPr="00B743FE" w:rsidRDefault="00ED7500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fr-FR"/>
            </w:rPr>
          </w:pPr>
          <w:r w:rsidRPr="00B743FE">
            <w:rPr>
              <w:rFonts w:eastAsiaTheme="minorEastAsia"/>
              <w:b/>
              <w:caps/>
              <w:sz w:val="28"/>
              <w:szCs w:val="16"/>
              <w:lang w:val="fr-FR"/>
            </w:rPr>
            <w:t>Comments template</w:t>
          </w:r>
        </w:p>
        <w:p w14:paraId="69B1E30C" w14:textId="77777777" w:rsidR="00ED7500" w:rsidRPr="00B743FE" w:rsidRDefault="00ED7500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fr-FR"/>
            </w:rPr>
          </w:pPr>
          <w:r w:rsidRPr="00B743FE">
            <w:rPr>
              <w:rFonts w:eastAsiaTheme="minorEastAsia"/>
              <w:i/>
              <w:sz w:val="16"/>
              <w:szCs w:val="16"/>
              <w:lang w:val="fr-FR"/>
            </w:rPr>
            <w:t xml:space="preserve">Template </w:t>
          </w:r>
          <w:proofErr w:type="spellStart"/>
          <w:r w:rsidRPr="00B743FE">
            <w:rPr>
              <w:rFonts w:eastAsiaTheme="minorEastAsia"/>
              <w:i/>
              <w:sz w:val="16"/>
              <w:szCs w:val="16"/>
              <w:lang w:val="fr-FR"/>
            </w:rPr>
            <w:t>revision</w:t>
          </w:r>
          <w:proofErr w:type="spellEnd"/>
          <w:r w:rsidRPr="00B743FE">
            <w:rPr>
              <w:rFonts w:eastAsiaTheme="minorEastAsia"/>
              <w:i/>
              <w:sz w:val="16"/>
              <w:szCs w:val="16"/>
              <w:lang w:val="fr-FR"/>
            </w:rPr>
            <w:t xml:space="preserve"> date: 2020-01-10</w:t>
          </w:r>
        </w:p>
      </w:tc>
    </w:tr>
    <w:tr w:rsidR="00ED7500" w:rsidRPr="0086168A" w14:paraId="63176985" w14:textId="77777777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14:paraId="4AE27879" w14:textId="77777777" w:rsidR="00ED7500" w:rsidRPr="00B743FE" w:rsidRDefault="00ED7500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fr-FR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14:paraId="6D34A33B" w14:textId="77777777" w:rsidR="00ED7500" w:rsidRPr="0086168A" w:rsidRDefault="00ED7500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14:paraId="1766F025" w14:textId="77777777" w:rsidR="00ED7500" w:rsidRPr="0086168A" w:rsidRDefault="00ED7500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ED7500" w:rsidRPr="0086168A" w14:paraId="16846F98" w14:textId="77777777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438085B" w14:textId="77777777" w:rsidR="00ED7500" w:rsidRPr="0086168A" w:rsidRDefault="00ED7500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F535CA">
            <w:rPr>
              <w:rFonts w:eastAsiaTheme="minorEastAsia"/>
              <w:b/>
              <w:szCs w:val="20"/>
              <w:highlight w:val="yellow"/>
              <w:lang w:val="en-US"/>
            </w:rPr>
            <w:t>TC 5/SC 2/</w:t>
          </w:r>
          <w:r>
            <w:rPr>
              <w:b/>
              <w:szCs w:val="20"/>
              <w:highlight w:val="yellow"/>
              <w:lang w:val="en-US"/>
            </w:rPr>
            <w:t>p 4</w:t>
          </w:r>
          <w:r w:rsidRPr="00F535CA">
            <w:rPr>
              <w:b/>
              <w:szCs w:val="20"/>
              <w:highlight w:val="yellow"/>
              <w:lang w:val="en-US"/>
            </w:rPr>
            <w:t>:</w:t>
          </w:r>
          <w:r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44A55A42" w14:textId="2FB6EF38" w:rsidR="00ED7500" w:rsidRPr="00B81ED4" w:rsidRDefault="00ED7500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F535CA">
            <w:rPr>
              <w:rFonts w:eastAsiaTheme="minorEastAsia"/>
              <w:b/>
              <w:szCs w:val="20"/>
              <w:highlight w:val="yellow"/>
              <w:lang w:val="en-US"/>
            </w:rPr>
            <w:t xml:space="preserve">Revision of D 31: </w:t>
          </w:r>
          <w:r w:rsidRPr="00F535CA">
            <w:rPr>
              <w:rFonts w:eastAsiaTheme="minorEastAsia"/>
              <w:b/>
              <w:i/>
              <w:szCs w:val="20"/>
              <w:highlight w:val="yellow"/>
              <w:lang w:val="en-US"/>
            </w:rPr>
            <w:t>General requirements for software controlled measuring instruments</w:t>
          </w:r>
          <w:ins w:id="4" w:author="Author">
            <w:r w:rsidR="00030081">
              <w:rPr>
                <w:rFonts w:eastAsiaTheme="minorEastAsia"/>
                <w:b/>
                <w:i/>
                <w:szCs w:val="20"/>
                <w:highlight w:val="yellow"/>
                <w:lang w:val="en-US"/>
              </w:rPr>
              <w:tab/>
            </w:r>
          </w:ins>
          <w:r w:rsidR="00030081" w:rsidRPr="00030081">
            <w:rPr>
              <w:rFonts w:eastAsiaTheme="minorEastAsia"/>
              <w:b/>
              <w:color w:val="FF0000"/>
              <w:szCs w:val="20"/>
              <w:lang w:val="en-US"/>
            </w:rPr>
            <w:t>TC5_SC2_P4_N0</w:t>
          </w:r>
          <w:r w:rsidR="008F379B">
            <w:rPr>
              <w:rFonts w:eastAsiaTheme="minorEastAsia"/>
              <w:b/>
              <w:color w:val="FF0000"/>
              <w:szCs w:val="20"/>
              <w:lang w:val="en-US"/>
            </w:rPr>
            <w:t>32</w:t>
          </w:r>
        </w:p>
      </w:tc>
    </w:tr>
    <w:tr w:rsidR="00ED7500" w:rsidRPr="0086168A" w14:paraId="297CC23A" w14:textId="77777777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B9D6FC" w14:textId="3E5F5A69" w:rsidR="00ED7500" w:rsidRPr="0086168A" w:rsidRDefault="00ED7500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>
            <w:rPr>
              <w:rFonts w:eastAsiaTheme="minorEastAsia"/>
              <w:b/>
              <w:szCs w:val="20"/>
              <w:lang w:val="en-US"/>
            </w:rPr>
            <w:t>1</w:t>
          </w:r>
          <w:r w:rsidR="008F379B">
            <w:rPr>
              <w:rFonts w:eastAsiaTheme="minorEastAsia"/>
              <w:b/>
              <w:szCs w:val="20"/>
              <w:lang w:val="en-US"/>
            </w:rPr>
            <w:t>C</w:t>
          </w:r>
          <w:r w:rsidRPr="00357C47"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179674E" w14:textId="31751C55" w:rsidR="00ED7500" w:rsidRPr="0086168A" w:rsidRDefault="00ED7500" w:rsidP="00357C47">
          <w:pPr>
            <w:rPr>
              <w:rFonts w:eastAsiaTheme="minorEastAsia"/>
              <w:szCs w:val="20"/>
              <w:lang w:val="en-US"/>
            </w:rPr>
          </w:pPr>
          <w:r w:rsidRPr="00F535CA">
            <w:rPr>
              <w:szCs w:val="20"/>
              <w:highlight w:val="yellow"/>
            </w:rPr>
            <w:t>TC5_SC2_P</w:t>
          </w:r>
          <w:r>
            <w:rPr>
              <w:szCs w:val="20"/>
              <w:highlight w:val="yellow"/>
            </w:rPr>
            <w:t>4</w:t>
          </w:r>
          <w:r w:rsidRPr="00F535CA">
            <w:rPr>
              <w:szCs w:val="20"/>
              <w:highlight w:val="yellow"/>
            </w:rPr>
            <w:t>_N</w:t>
          </w:r>
          <w:r>
            <w:rPr>
              <w:szCs w:val="20"/>
              <w:highlight w:val="yellow"/>
            </w:rPr>
            <w:t>0</w:t>
          </w:r>
          <w:r w:rsidR="008F379B">
            <w:rPr>
              <w:szCs w:val="20"/>
              <w:highlight w:val="yellow"/>
            </w:rPr>
            <w:t>29</w:t>
          </w:r>
        </w:p>
      </w:tc>
    </w:tr>
    <w:tr w:rsidR="00ED7500" w:rsidRPr="0086168A" w14:paraId="064E5A6A" w14:textId="77777777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233E8F7" w14:textId="77777777" w:rsidR="00ED7500" w:rsidRPr="00B05FE9" w:rsidRDefault="00ED750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7D0C0F" w14:textId="19AEC15C" w:rsidR="00ED7500" w:rsidRPr="00F535CA" w:rsidRDefault="008F379B" w:rsidP="00357C47">
          <w:pPr>
            <w:suppressAutoHyphens/>
            <w:rPr>
              <w:rFonts w:eastAsiaTheme="minorEastAsia"/>
              <w:szCs w:val="20"/>
              <w:highlight w:val="yellow"/>
              <w:lang w:val="en-US"/>
            </w:rPr>
          </w:pPr>
          <w:r>
            <w:rPr>
              <w:rFonts w:eastAsiaTheme="minorEastAsia"/>
              <w:szCs w:val="20"/>
              <w:highlight w:val="yellow"/>
              <w:lang w:val="en-US"/>
            </w:rPr>
            <w:t>08</w:t>
          </w:r>
          <w:r w:rsidR="00ED7500" w:rsidRPr="00F535CA">
            <w:rPr>
              <w:rFonts w:eastAsiaTheme="minorEastAsia"/>
              <w:szCs w:val="20"/>
              <w:highlight w:val="yellow"/>
              <w:lang w:val="en-US"/>
            </w:rPr>
            <w:t xml:space="preserve"> </w:t>
          </w:r>
          <w:r>
            <w:rPr>
              <w:rFonts w:eastAsiaTheme="minorEastAsia"/>
              <w:szCs w:val="20"/>
              <w:highlight w:val="yellow"/>
              <w:lang w:val="en-US"/>
            </w:rPr>
            <w:t>Octob</w:t>
          </w:r>
          <w:r w:rsidR="00ED7500">
            <w:rPr>
              <w:rFonts w:eastAsiaTheme="minorEastAsia"/>
              <w:szCs w:val="20"/>
              <w:highlight w:val="yellow"/>
              <w:lang w:val="en-US"/>
            </w:rPr>
            <w:t>er</w:t>
          </w:r>
          <w:r w:rsidR="00ED7500" w:rsidRPr="00F535CA">
            <w:rPr>
              <w:rFonts w:eastAsiaTheme="minorEastAsia"/>
              <w:szCs w:val="20"/>
              <w:highlight w:val="yellow"/>
              <w:lang w:val="en-US"/>
            </w:rPr>
            <w:t xml:space="preserve"> 20</w:t>
          </w:r>
          <w:r w:rsidR="00ED7500">
            <w:rPr>
              <w:rFonts w:eastAsiaTheme="minorEastAsia"/>
              <w:szCs w:val="20"/>
              <w:highlight w:val="yellow"/>
              <w:lang w:val="en-US"/>
            </w:rPr>
            <w:t>2</w:t>
          </w:r>
          <w:r>
            <w:rPr>
              <w:rFonts w:eastAsiaTheme="minorEastAsia"/>
              <w:szCs w:val="20"/>
              <w:highlight w:val="yellow"/>
              <w:lang w:val="en-US"/>
            </w:rPr>
            <w:t>1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34445FBF" w14:textId="77777777" w:rsidR="00ED7500" w:rsidRPr="0086168A" w:rsidRDefault="00ED7500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Convener: </w:t>
          </w:r>
          <w:r w:rsidRPr="00F535CA">
            <w:rPr>
              <w:szCs w:val="20"/>
              <w:highlight w:val="yellow"/>
              <w:lang w:val="en-US"/>
            </w:rPr>
            <w:t>Germany – Marko Esche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3E19FEBC" w14:textId="07835A7F" w:rsidR="00ED7500" w:rsidRPr="0086168A" w:rsidRDefault="00ED7500" w:rsidP="00357C47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8F379B">
            <w:rPr>
              <w:rFonts w:eastAsiaTheme="minorEastAsia"/>
              <w:b/>
              <w:szCs w:val="20"/>
              <w:highlight w:val="yellow"/>
              <w:lang w:val="en-US"/>
            </w:rPr>
            <w:t>08 January</w:t>
          </w:r>
          <w:r w:rsidRPr="00F535CA">
            <w:rPr>
              <w:rFonts w:eastAsiaTheme="minorEastAsia"/>
              <w:b/>
              <w:szCs w:val="20"/>
              <w:highlight w:val="yellow"/>
              <w:lang w:val="en-US"/>
            </w:rPr>
            <w:t>2</w:t>
          </w:r>
          <w:r>
            <w:rPr>
              <w:rFonts w:eastAsiaTheme="minorEastAsia"/>
              <w:b/>
              <w:szCs w:val="20"/>
              <w:highlight w:val="yellow"/>
              <w:lang w:val="en-US"/>
            </w:rPr>
            <w:t>02</w:t>
          </w:r>
          <w:r w:rsidR="008F379B">
            <w:rPr>
              <w:rFonts w:eastAsiaTheme="minorEastAsia"/>
              <w:b/>
              <w:szCs w:val="20"/>
              <w:highlight w:val="yellow"/>
              <w:lang w:val="en-US"/>
            </w:rPr>
            <w:t>2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ED7500" w:rsidRPr="0086168A" w14:paraId="51CCA7F7" w14:textId="77777777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06EF43B7" w14:textId="77777777" w:rsidR="00ED7500" w:rsidRPr="00B05FE9" w:rsidRDefault="00ED7500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24058798" w14:textId="77777777" w:rsidR="00ED7500" w:rsidRPr="00B05FE9" w:rsidRDefault="00ED7500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14:paraId="032F89F8" w14:textId="77777777" w:rsidR="00ED7500" w:rsidRPr="0086168A" w:rsidRDefault="00ED7500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</w:r>
          <w:r>
            <w:rPr>
              <w:rFonts w:eastAsiaTheme="minorEastAsia"/>
              <w:szCs w:val="20"/>
              <w:lang w:val="en-US"/>
            </w:rPr>
            <w:t>in response to document TC5_SC2_P4_N008 on the PG workspace</w:t>
          </w:r>
          <w:r w:rsidRPr="0086168A">
            <w:rPr>
              <w:rFonts w:eastAsiaTheme="minorEastAsia"/>
              <w:szCs w:val="20"/>
              <w:lang w:val="en-US"/>
            </w:rPr>
            <w:t>.</w:t>
          </w:r>
        </w:p>
      </w:tc>
    </w:tr>
    <w:tr w:rsidR="00ED7500" w:rsidRPr="0086168A" w14:paraId="156D7F5A" w14:textId="77777777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33548367" w14:textId="77777777" w:rsidR="00ED7500" w:rsidRPr="0085253C" w:rsidRDefault="00ED7500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14:paraId="4C41DAA3" w14:textId="77777777" w:rsidR="00ED7500" w:rsidRPr="0086168A" w:rsidRDefault="00ED7500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14:paraId="24BB54E5" w14:textId="77777777" w:rsidR="00ED7500" w:rsidRPr="0086168A" w:rsidRDefault="00ED7500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A2D15"/>
    <w:multiLevelType w:val="hybridMultilevel"/>
    <w:tmpl w:val="7E6EA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96642"/>
    <w:multiLevelType w:val="hybridMultilevel"/>
    <w:tmpl w:val="0A3E5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64746"/>
    <w:multiLevelType w:val="hybridMultilevel"/>
    <w:tmpl w:val="2CCCF1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F15BE"/>
    <w:multiLevelType w:val="hybridMultilevel"/>
    <w:tmpl w:val="6E227234"/>
    <w:lvl w:ilvl="0" w:tplc="A9209994">
      <w:start w:val="6"/>
      <w:numFmt w:val="bullet"/>
      <w:lvlText w:val="-"/>
      <w:lvlJc w:val="left"/>
      <w:pPr>
        <w:ind w:left="408" w:hanging="360"/>
      </w:pPr>
      <w:rPr>
        <w:rFonts w:ascii="Times New Roman" w:eastAsiaTheme="minorEastAsia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7" w15:restartNumberingAfterBreak="0">
    <w:nsid w:val="3B01566E"/>
    <w:multiLevelType w:val="hybridMultilevel"/>
    <w:tmpl w:val="FE3AA68C"/>
    <w:lvl w:ilvl="0" w:tplc="97760D7C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2474"/>
    <w:multiLevelType w:val="hybridMultilevel"/>
    <w:tmpl w:val="631A5CD6"/>
    <w:lvl w:ilvl="0" w:tplc="97760D7C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D3633"/>
    <w:multiLevelType w:val="hybridMultilevel"/>
    <w:tmpl w:val="16562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70A20"/>
    <w:multiLevelType w:val="hybridMultilevel"/>
    <w:tmpl w:val="B4B62A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09137C"/>
    <w:multiLevelType w:val="hybridMultilevel"/>
    <w:tmpl w:val="5A3ADD7A"/>
    <w:lvl w:ilvl="0" w:tplc="97760D7C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61588"/>
    <w:multiLevelType w:val="hybridMultilevel"/>
    <w:tmpl w:val="5136E556"/>
    <w:lvl w:ilvl="0" w:tplc="97760D7C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D6886"/>
    <w:multiLevelType w:val="hybridMultilevel"/>
    <w:tmpl w:val="6DFCC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D428B"/>
    <w:multiLevelType w:val="hybridMultilevel"/>
    <w:tmpl w:val="1A022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22816"/>
    <w:multiLevelType w:val="hybridMultilevel"/>
    <w:tmpl w:val="9C366C7A"/>
    <w:lvl w:ilvl="0" w:tplc="97760D7C">
      <w:numFmt w:val="bullet"/>
      <w:lvlText w:val="•"/>
      <w:lvlJc w:val="left"/>
      <w:pPr>
        <w:ind w:left="1080" w:hanging="7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13"/>
  </w:num>
  <w:num w:numId="4">
    <w:abstractNumId w:val="4"/>
  </w:num>
  <w:num w:numId="5">
    <w:abstractNumId w:val="5"/>
  </w:num>
  <w:num w:numId="6">
    <w:abstractNumId w:val="1"/>
  </w:num>
  <w:num w:numId="7">
    <w:abstractNumId w:val="14"/>
  </w:num>
  <w:num w:numId="8">
    <w:abstractNumId w:val="17"/>
  </w:num>
  <w:num w:numId="9">
    <w:abstractNumId w:val="7"/>
  </w:num>
  <w:num w:numId="10">
    <w:abstractNumId w:val="8"/>
  </w:num>
  <w:num w:numId="11">
    <w:abstractNumId w:val="11"/>
  </w:num>
  <w:num w:numId="12">
    <w:abstractNumId w:val="12"/>
  </w:num>
  <w:num w:numId="13">
    <w:abstractNumId w:val="0"/>
  </w:num>
  <w:num w:numId="14">
    <w:abstractNumId w:val="2"/>
  </w:num>
  <w:num w:numId="15">
    <w:abstractNumId w:val="9"/>
  </w:num>
  <w:num w:numId="16">
    <w:abstractNumId w:val="6"/>
  </w:num>
  <w:num w:numId="17">
    <w:abstractNumId w:val="3"/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1E0D"/>
    <w:rsid w:val="00003B93"/>
    <w:rsid w:val="00011EC2"/>
    <w:rsid w:val="00017441"/>
    <w:rsid w:val="000226BE"/>
    <w:rsid w:val="00026335"/>
    <w:rsid w:val="00030081"/>
    <w:rsid w:val="000312ED"/>
    <w:rsid w:val="00032419"/>
    <w:rsid w:val="0004001D"/>
    <w:rsid w:val="0004031C"/>
    <w:rsid w:val="00040FE1"/>
    <w:rsid w:val="00043ED8"/>
    <w:rsid w:val="00045F85"/>
    <w:rsid w:val="0004740F"/>
    <w:rsid w:val="000475BF"/>
    <w:rsid w:val="00051695"/>
    <w:rsid w:val="00051D81"/>
    <w:rsid w:val="00051DAF"/>
    <w:rsid w:val="00052F11"/>
    <w:rsid w:val="00053472"/>
    <w:rsid w:val="00055E1E"/>
    <w:rsid w:val="0005701D"/>
    <w:rsid w:val="0005787A"/>
    <w:rsid w:val="00060409"/>
    <w:rsid w:val="0006217C"/>
    <w:rsid w:val="00067D44"/>
    <w:rsid w:val="00067D68"/>
    <w:rsid w:val="000701B5"/>
    <w:rsid w:val="000714CD"/>
    <w:rsid w:val="00072045"/>
    <w:rsid w:val="000720F3"/>
    <w:rsid w:val="00075317"/>
    <w:rsid w:val="00076BAB"/>
    <w:rsid w:val="00080063"/>
    <w:rsid w:val="0008441C"/>
    <w:rsid w:val="00084FDE"/>
    <w:rsid w:val="0009361D"/>
    <w:rsid w:val="00094CA7"/>
    <w:rsid w:val="00096016"/>
    <w:rsid w:val="00096542"/>
    <w:rsid w:val="00096A9E"/>
    <w:rsid w:val="00097F6A"/>
    <w:rsid w:val="000A03D3"/>
    <w:rsid w:val="000A04DE"/>
    <w:rsid w:val="000A24EE"/>
    <w:rsid w:val="000A2A61"/>
    <w:rsid w:val="000A34F9"/>
    <w:rsid w:val="000B1BAB"/>
    <w:rsid w:val="000B5A89"/>
    <w:rsid w:val="000B5F8A"/>
    <w:rsid w:val="000B5FFD"/>
    <w:rsid w:val="000B7289"/>
    <w:rsid w:val="000C1056"/>
    <w:rsid w:val="000C6C23"/>
    <w:rsid w:val="000D0B6B"/>
    <w:rsid w:val="000D2BA7"/>
    <w:rsid w:val="000D3D95"/>
    <w:rsid w:val="000D7834"/>
    <w:rsid w:val="000E16A3"/>
    <w:rsid w:val="000E22CC"/>
    <w:rsid w:val="000E2B94"/>
    <w:rsid w:val="000E4EC7"/>
    <w:rsid w:val="000E53E0"/>
    <w:rsid w:val="000E65C5"/>
    <w:rsid w:val="000E7386"/>
    <w:rsid w:val="000E73C3"/>
    <w:rsid w:val="000E79B0"/>
    <w:rsid w:val="000F0C84"/>
    <w:rsid w:val="000F13C8"/>
    <w:rsid w:val="000F6FE2"/>
    <w:rsid w:val="001014CD"/>
    <w:rsid w:val="001034AA"/>
    <w:rsid w:val="00105641"/>
    <w:rsid w:val="00110D80"/>
    <w:rsid w:val="00113D6E"/>
    <w:rsid w:val="00113D7C"/>
    <w:rsid w:val="00114204"/>
    <w:rsid w:val="0011493F"/>
    <w:rsid w:val="00121800"/>
    <w:rsid w:val="0012228F"/>
    <w:rsid w:val="00122785"/>
    <w:rsid w:val="00123939"/>
    <w:rsid w:val="00127768"/>
    <w:rsid w:val="00131CA3"/>
    <w:rsid w:val="00133B1E"/>
    <w:rsid w:val="0013508D"/>
    <w:rsid w:val="00136CAF"/>
    <w:rsid w:val="001370E4"/>
    <w:rsid w:val="00142CD1"/>
    <w:rsid w:val="00147AEC"/>
    <w:rsid w:val="00147D9C"/>
    <w:rsid w:val="00150644"/>
    <w:rsid w:val="00150F20"/>
    <w:rsid w:val="00151F22"/>
    <w:rsid w:val="001550C0"/>
    <w:rsid w:val="0015587D"/>
    <w:rsid w:val="00155E63"/>
    <w:rsid w:val="00156B93"/>
    <w:rsid w:val="001606A3"/>
    <w:rsid w:val="00160BDC"/>
    <w:rsid w:val="00162DC9"/>
    <w:rsid w:val="00165A3A"/>
    <w:rsid w:val="00165F14"/>
    <w:rsid w:val="00170419"/>
    <w:rsid w:val="00170632"/>
    <w:rsid w:val="001710F8"/>
    <w:rsid w:val="00172C15"/>
    <w:rsid w:val="001734AB"/>
    <w:rsid w:val="0017725D"/>
    <w:rsid w:val="001778ED"/>
    <w:rsid w:val="00180DA0"/>
    <w:rsid w:val="001835CE"/>
    <w:rsid w:val="001903BC"/>
    <w:rsid w:val="00191BC5"/>
    <w:rsid w:val="001942CB"/>
    <w:rsid w:val="00195687"/>
    <w:rsid w:val="001958BB"/>
    <w:rsid w:val="001A1F17"/>
    <w:rsid w:val="001A2BE8"/>
    <w:rsid w:val="001A3595"/>
    <w:rsid w:val="001A3A3E"/>
    <w:rsid w:val="001A62B0"/>
    <w:rsid w:val="001B0B49"/>
    <w:rsid w:val="001B14D4"/>
    <w:rsid w:val="001B5AE7"/>
    <w:rsid w:val="001B5F47"/>
    <w:rsid w:val="001B6380"/>
    <w:rsid w:val="001C0199"/>
    <w:rsid w:val="001C2030"/>
    <w:rsid w:val="001C4646"/>
    <w:rsid w:val="001D6C7F"/>
    <w:rsid w:val="001D6D47"/>
    <w:rsid w:val="001E3462"/>
    <w:rsid w:val="001E5B55"/>
    <w:rsid w:val="001E71F9"/>
    <w:rsid w:val="001F0DC5"/>
    <w:rsid w:val="001F27BF"/>
    <w:rsid w:val="001F2E24"/>
    <w:rsid w:val="001F46D4"/>
    <w:rsid w:val="001F7C52"/>
    <w:rsid w:val="002038BD"/>
    <w:rsid w:val="00204405"/>
    <w:rsid w:val="002060F4"/>
    <w:rsid w:val="00206EE7"/>
    <w:rsid w:val="002114C0"/>
    <w:rsid w:val="00212714"/>
    <w:rsid w:val="00213912"/>
    <w:rsid w:val="0021645B"/>
    <w:rsid w:val="00220E0D"/>
    <w:rsid w:val="0022267D"/>
    <w:rsid w:val="00224477"/>
    <w:rsid w:val="00227178"/>
    <w:rsid w:val="0022743C"/>
    <w:rsid w:val="00227C1C"/>
    <w:rsid w:val="00230921"/>
    <w:rsid w:val="00234ECE"/>
    <w:rsid w:val="00236DF3"/>
    <w:rsid w:val="00237B54"/>
    <w:rsid w:val="00237B82"/>
    <w:rsid w:val="00240E03"/>
    <w:rsid w:val="0024191B"/>
    <w:rsid w:val="0024439A"/>
    <w:rsid w:val="0024459C"/>
    <w:rsid w:val="002472E5"/>
    <w:rsid w:val="00247909"/>
    <w:rsid w:val="0025273A"/>
    <w:rsid w:val="002544E0"/>
    <w:rsid w:val="00254968"/>
    <w:rsid w:val="002549CB"/>
    <w:rsid w:val="00256918"/>
    <w:rsid w:val="00257B59"/>
    <w:rsid w:val="00260B4F"/>
    <w:rsid w:val="00262163"/>
    <w:rsid w:val="002662FF"/>
    <w:rsid w:val="00273507"/>
    <w:rsid w:val="00277CDB"/>
    <w:rsid w:val="00281EF0"/>
    <w:rsid w:val="00282413"/>
    <w:rsid w:val="0028270F"/>
    <w:rsid w:val="00282D36"/>
    <w:rsid w:val="0028450F"/>
    <w:rsid w:val="00284CD6"/>
    <w:rsid w:val="00285CEB"/>
    <w:rsid w:val="00290644"/>
    <w:rsid w:val="00291A49"/>
    <w:rsid w:val="00291FE4"/>
    <w:rsid w:val="00296080"/>
    <w:rsid w:val="00297147"/>
    <w:rsid w:val="002A0070"/>
    <w:rsid w:val="002A2546"/>
    <w:rsid w:val="002A3DC0"/>
    <w:rsid w:val="002A7FB1"/>
    <w:rsid w:val="002B2A50"/>
    <w:rsid w:val="002B33E3"/>
    <w:rsid w:val="002B5DC8"/>
    <w:rsid w:val="002B6B6A"/>
    <w:rsid w:val="002C1680"/>
    <w:rsid w:val="002C1D40"/>
    <w:rsid w:val="002C2D2C"/>
    <w:rsid w:val="002C34BC"/>
    <w:rsid w:val="002C4070"/>
    <w:rsid w:val="002C4628"/>
    <w:rsid w:val="002D0B9A"/>
    <w:rsid w:val="002D2565"/>
    <w:rsid w:val="002D3EC0"/>
    <w:rsid w:val="002D4DEE"/>
    <w:rsid w:val="002D659E"/>
    <w:rsid w:val="002E0FE4"/>
    <w:rsid w:val="002E4FC0"/>
    <w:rsid w:val="002F2D73"/>
    <w:rsid w:val="002F61F3"/>
    <w:rsid w:val="00300C88"/>
    <w:rsid w:val="00302027"/>
    <w:rsid w:val="00302759"/>
    <w:rsid w:val="003039EF"/>
    <w:rsid w:val="0031044B"/>
    <w:rsid w:val="00311968"/>
    <w:rsid w:val="00312CE0"/>
    <w:rsid w:val="00316246"/>
    <w:rsid w:val="00317D81"/>
    <w:rsid w:val="00323B11"/>
    <w:rsid w:val="00323C3D"/>
    <w:rsid w:val="00324921"/>
    <w:rsid w:val="003350AE"/>
    <w:rsid w:val="00337699"/>
    <w:rsid w:val="00340FC2"/>
    <w:rsid w:val="003423FB"/>
    <w:rsid w:val="00342E66"/>
    <w:rsid w:val="0034311A"/>
    <w:rsid w:val="00344891"/>
    <w:rsid w:val="00346ED7"/>
    <w:rsid w:val="003475E7"/>
    <w:rsid w:val="003504B0"/>
    <w:rsid w:val="00350D20"/>
    <w:rsid w:val="00350D3C"/>
    <w:rsid w:val="00350FFF"/>
    <w:rsid w:val="00351659"/>
    <w:rsid w:val="003543E7"/>
    <w:rsid w:val="003554C7"/>
    <w:rsid w:val="00356583"/>
    <w:rsid w:val="00356F89"/>
    <w:rsid w:val="00357C47"/>
    <w:rsid w:val="0036154E"/>
    <w:rsid w:val="00364FA5"/>
    <w:rsid w:val="0036563F"/>
    <w:rsid w:val="0037087E"/>
    <w:rsid w:val="00373C1F"/>
    <w:rsid w:val="00380ECC"/>
    <w:rsid w:val="003820A1"/>
    <w:rsid w:val="00383965"/>
    <w:rsid w:val="0038675D"/>
    <w:rsid w:val="0039197B"/>
    <w:rsid w:val="00395EA7"/>
    <w:rsid w:val="003A0CA1"/>
    <w:rsid w:val="003A1799"/>
    <w:rsid w:val="003A7B07"/>
    <w:rsid w:val="003B0ECC"/>
    <w:rsid w:val="003B39AC"/>
    <w:rsid w:val="003B4F0D"/>
    <w:rsid w:val="003D02C1"/>
    <w:rsid w:val="003D02D1"/>
    <w:rsid w:val="003D4E42"/>
    <w:rsid w:val="003D4FB3"/>
    <w:rsid w:val="003E1F77"/>
    <w:rsid w:val="003E511D"/>
    <w:rsid w:val="003E7D57"/>
    <w:rsid w:val="003F1830"/>
    <w:rsid w:val="003F3569"/>
    <w:rsid w:val="003F5293"/>
    <w:rsid w:val="003F5BC0"/>
    <w:rsid w:val="003F6CE5"/>
    <w:rsid w:val="00400A2B"/>
    <w:rsid w:val="00403C4D"/>
    <w:rsid w:val="00412113"/>
    <w:rsid w:val="00413E00"/>
    <w:rsid w:val="004150D4"/>
    <w:rsid w:val="004167C6"/>
    <w:rsid w:val="004168A5"/>
    <w:rsid w:val="00416A0F"/>
    <w:rsid w:val="0042005C"/>
    <w:rsid w:val="00420172"/>
    <w:rsid w:val="0042171C"/>
    <w:rsid w:val="00421850"/>
    <w:rsid w:val="00422D8F"/>
    <w:rsid w:val="00423374"/>
    <w:rsid w:val="0042362F"/>
    <w:rsid w:val="00423ED9"/>
    <w:rsid w:val="00424B42"/>
    <w:rsid w:val="004277A4"/>
    <w:rsid w:val="00427CC0"/>
    <w:rsid w:val="00444C0A"/>
    <w:rsid w:val="00446A5C"/>
    <w:rsid w:val="00450A0D"/>
    <w:rsid w:val="00453ACE"/>
    <w:rsid w:val="0045604C"/>
    <w:rsid w:val="00460456"/>
    <w:rsid w:val="004616DF"/>
    <w:rsid w:val="00461F14"/>
    <w:rsid w:val="00465788"/>
    <w:rsid w:val="00475C44"/>
    <w:rsid w:val="00487ED8"/>
    <w:rsid w:val="00491C31"/>
    <w:rsid w:val="00492DB7"/>
    <w:rsid w:val="0049363F"/>
    <w:rsid w:val="00493FB1"/>
    <w:rsid w:val="00495441"/>
    <w:rsid w:val="004A1029"/>
    <w:rsid w:val="004A2345"/>
    <w:rsid w:val="004A503D"/>
    <w:rsid w:val="004B4BD1"/>
    <w:rsid w:val="004B7BDC"/>
    <w:rsid w:val="004B7DBB"/>
    <w:rsid w:val="004C050F"/>
    <w:rsid w:val="004C08ED"/>
    <w:rsid w:val="004C2800"/>
    <w:rsid w:val="004C537F"/>
    <w:rsid w:val="004C69C6"/>
    <w:rsid w:val="004D4CFB"/>
    <w:rsid w:val="004D5CB4"/>
    <w:rsid w:val="004E0569"/>
    <w:rsid w:val="004E1419"/>
    <w:rsid w:val="004E1625"/>
    <w:rsid w:val="004E3DF5"/>
    <w:rsid w:val="004E5E46"/>
    <w:rsid w:val="004E7EEF"/>
    <w:rsid w:val="004F03F3"/>
    <w:rsid w:val="004F33DC"/>
    <w:rsid w:val="004F56F5"/>
    <w:rsid w:val="004F66A0"/>
    <w:rsid w:val="004F6BC9"/>
    <w:rsid w:val="004F73E3"/>
    <w:rsid w:val="0050127B"/>
    <w:rsid w:val="00503E42"/>
    <w:rsid w:val="00505A82"/>
    <w:rsid w:val="005075C1"/>
    <w:rsid w:val="005115CC"/>
    <w:rsid w:val="00512D98"/>
    <w:rsid w:val="00513645"/>
    <w:rsid w:val="00514756"/>
    <w:rsid w:val="005173CF"/>
    <w:rsid w:val="00521359"/>
    <w:rsid w:val="005239B5"/>
    <w:rsid w:val="0052600B"/>
    <w:rsid w:val="005260A9"/>
    <w:rsid w:val="0052698E"/>
    <w:rsid w:val="0053082D"/>
    <w:rsid w:val="005310BE"/>
    <w:rsid w:val="00532F55"/>
    <w:rsid w:val="00534474"/>
    <w:rsid w:val="00534645"/>
    <w:rsid w:val="0053633C"/>
    <w:rsid w:val="00541584"/>
    <w:rsid w:val="0054305E"/>
    <w:rsid w:val="005444AD"/>
    <w:rsid w:val="00545DB1"/>
    <w:rsid w:val="005509CA"/>
    <w:rsid w:val="005531DD"/>
    <w:rsid w:val="005542CF"/>
    <w:rsid w:val="005553E6"/>
    <w:rsid w:val="0055707F"/>
    <w:rsid w:val="00557B9C"/>
    <w:rsid w:val="0056237A"/>
    <w:rsid w:val="00566F38"/>
    <w:rsid w:val="00567F81"/>
    <w:rsid w:val="0057097F"/>
    <w:rsid w:val="00572ED6"/>
    <w:rsid w:val="00574AF1"/>
    <w:rsid w:val="005807EE"/>
    <w:rsid w:val="00585968"/>
    <w:rsid w:val="00587DB6"/>
    <w:rsid w:val="0059018A"/>
    <w:rsid w:val="00591377"/>
    <w:rsid w:val="00591A3E"/>
    <w:rsid w:val="0059663C"/>
    <w:rsid w:val="00597420"/>
    <w:rsid w:val="005A122D"/>
    <w:rsid w:val="005B0A83"/>
    <w:rsid w:val="005B3F82"/>
    <w:rsid w:val="005B5FF9"/>
    <w:rsid w:val="005B64F0"/>
    <w:rsid w:val="005C4ED5"/>
    <w:rsid w:val="005D2E4E"/>
    <w:rsid w:val="005D33CC"/>
    <w:rsid w:val="005D3E68"/>
    <w:rsid w:val="005D5101"/>
    <w:rsid w:val="005D78CD"/>
    <w:rsid w:val="005D7EAC"/>
    <w:rsid w:val="005E093B"/>
    <w:rsid w:val="005E22C9"/>
    <w:rsid w:val="005F0FEE"/>
    <w:rsid w:val="005F2947"/>
    <w:rsid w:val="005F3A66"/>
    <w:rsid w:val="00600CD8"/>
    <w:rsid w:val="00605227"/>
    <w:rsid w:val="0061075D"/>
    <w:rsid w:val="00615549"/>
    <w:rsid w:val="00616AAD"/>
    <w:rsid w:val="00617B85"/>
    <w:rsid w:val="00623A07"/>
    <w:rsid w:val="00630B43"/>
    <w:rsid w:val="00631EE9"/>
    <w:rsid w:val="00631FD9"/>
    <w:rsid w:val="00632478"/>
    <w:rsid w:val="006328B9"/>
    <w:rsid w:val="00632F68"/>
    <w:rsid w:val="00637858"/>
    <w:rsid w:val="00642484"/>
    <w:rsid w:val="006469F2"/>
    <w:rsid w:val="0064735A"/>
    <w:rsid w:val="006511FD"/>
    <w:rsid w:val="0065322C"/>
    <w:rsid w:val="00655301"/>
    <w:rsid w:val="00665EA0"/>
    <w:rsid w:val="00666444"/>
    <w:rsid w:val="0066653C"/>
    <w:rsid w:val="00666D18"/>
    <w:rsid w:val="00673FBD"/>
    <w:rsid w:val="006772BA"/>
    <w:rsid w:val="00677364"/>
    <w:rsid w:val="0068086C"/>
    <w:rsid w:val="00681CB6"/>
    <w:rsid w:val="006820B1"/>
    <w:rsid w:val="006842C6"/>
    <w:rsid w:val="00685B66"/>
    <w:rsid w:val="00686AAA"/>
    <w:rsid w:val="00690522"/>
    <w:rsid w:val="006916C6"/>
    <w:rsid w:val="00691EF3"/>
    <w:rsid w:val="00693A6F"/>
    <w:rsid w:val="0069592A"/>
    <w:rsid w:val="00696394"/>
    <w:rsid w:val="00696E01"/>
    <w:rsid w:val="006A2AB1"/>
    <w:rsid w:val="006B3265"/>
    <w:rsid w:val="006B4C24"/>
    <w:rsid w:val="006B4C89"/>
    <w:rsid w:val="006B53D6"/>
    <w:rsid w:val="006B556E"/>
    <w:rsid w:val="006B694D"/>
    <w:rsid w:val="006B6F4B"/>
    <w:rsid w:val="006C2A77"/>
    <w:rsid w:val="006C6132"/>
    <w:rsid w:val="006C7440"/>
    <w:rsid w:val="006D0F2F"/>
    <w:rsid w:val="006D3FAE"/>
    <w:rsid w:val="006D436C"/>
    <w:rsid w:val="006D4C46"/>
    <w:rsid w:val="006D5D3B"/>
    <w:rsid w:val="006E0115"/>
    <w:rsid w:val="006E0937"/>
    <w:rsid w:val="006E11F0"/>
    <w:rsid w:val="006E3482"/>
    <w:rsid w:val="006E3FA3"/>
    <w:rsid w:val="006E6866"/>
    <w:rsid w:val="006E6A02"/>
    <w:rsid w:val="006F0C72"/>
    <w:rsid w:val="006F3C87"/>
    <w:rsid w:val="006F5A08"/>
    <w:rsid w:val="006F65BC"/>
    <w:rsid w:val="006F69CC"/>
    <w:rsid w:val="0070183C"/>
    <w:rsid w:val="00703FE2"/>
    <w:rsid w:val="00710E99"/>
    <w:rsid w:val="00715234"/>
    <w:rsid w:val="00715240"/>
    <w:rsid w:val="0071703C"/>
    <w:rsid w:val="0072037A"/>
    <w:rsid w:val="00721E42"/>
    <w:rsid w:val="007257E3"/>
    <w:rsid w:val="0072648C"/>
    <w:rsid w:val="0073363F"/>
    <w:rsid w:val="007404C0"/>
    <w:rsid w:val="007409F4"/>
    <w:rsid w:val="00740E39"/>
    <w:rsid w:val="007424E9"/>
    <w:rsid w:val="00743156"/>
    <w:rsid w:val="007453E2"/>
    <w:rsid w:val="00745577"/>
    <w:rsid w:val="007455F6"/>
    <w:rsid w:val="00745D14"/>
    <w:rsid w:val="0074788B"/>
    <w:rsid w:val="00753198"/>
    <w:rsid w:val="007534C0"/>
    <w:rsid w:val="00753D89"/>
    <w:rsid w:val="00755947"/>
    <w:rsid w:val="0076178A"/>
    <w:rsid w:val="007725BD"/>
    <w:rsid w:val="00777497"/>
    <w:rsid w:val="00782E5A"/>
    <w:rsid w:val="00785E35"/>
    <w:rsid w:val="00787049"/>
    <w:rsid w:val="00791F5A"/>
    <w:rsid w:val="007920AD"/>
    <w:rsid w:val="00793D43"/>
    <w:rsid w:val="007968A6"/>
    <w:rsid w:val="007A1BFA"/>
    <w:rsid w:val="007B1639"/>
    <w:rsid w:val="007B4C65"/>
    <w:rsid w:val="007B4FA7"/>
    <w:rsid w:val="007B5E97"/>
    <w:rsid w:val="007B621D"/>
    <w:rsid w:val="007C4EBE"/>
    <w:rsid w:val="007C5B2F"/>
    <w:rsid w:val="007D25F6"/>
    <w:rsid w:val="007D5DE9"/>
    <w:rsid w:val="007D795F"/>
    <w:rsid w:val="007D7E67"/>
    <w:rsid w:val="007E0D35"/>
    <w:rsid w:val="007E16A0"/>
    <w:rsid w:val="007E1D43"/>
    <w:rsid w:val="007E323F"/>
    <w:rsid w:val="007E40F4"/>
    <w:rsid w:val="007F0347"/>
    <w:rsid w:val="007F2A55"/>
    <w:rsid w:val="007F3F10"/>
    <w:rsid w:val="007F4618"/>
    <w:rsid w:val="007F7AD4"/>
    <w:rsid w:val="007F7EAA"/>
    <w:rsid w:val="008003F1"/>
    <w:rsid w:val="0080237D"/>
    <w:rsid w:val="00804C6A"/>
    <w:rsid w:val="00806147"/>
    <w:rsid w:val="008066D4"/>
    <w:rsid w:val="0081011A"/>
    <w:rsid w:val="00811745"/>
    <w:rsid w:val="00816647"/>
    <w:rsid w:val="008167E4"/>
    <w:rsid w:val="00816EFC"/>
    <w:rsid w:val="008170A5"/>
    <w:rsid w:val="00822770"/>
    <w:rsid w:val="0082315D"/>
    <w:rsid w:val="00823E0C"/>
    <w:rsid w:val="0082454D"/>
    <w:rsid w:val="00824821"/>
    <w:rsid w:val="008262E7"/>
    <w:rsid w:val="00830548"/>
    <w:rsid w:val="00832B9F"/>
    <w:rsid w:val="008374D5"/>
    <w:rsid w:val="00842FE4"/>
    <w:rsid w:val="00844D98"/>
    <w:rsid w:val="00846E1B"/>
    <w:rsid w:val="0085168C"/>
    <w:rsid w:val="008537F3"/>
    <w:rsid w:val="008553A3"/>
    <w:rsid w:val="0085571D"/>
    <w:rsid w:val="00855725"/>
    <w:rsid w:val="00860F12"/>
    <w:rsid w:val="0086168A"/>
    <w:rsid w:val="00861794"/>
    <w:rsid w:val="008634F9"/>
    <w:rsid w:val="008735F9"/>
    <w:rsid w:val="00873781"/>
    <w:rsid w:val="0087528F"/>
    <w:rsid w:val="00876F47"/>
    <w:rsid w:val="00877A99"/>
    <w:rsid w:val="0088058D"/>
    <w:rsid w:val="0088207F"/>
    <w:rsid w:val="00883201"/>
    <w:rsid w:val="00886807"/>
    <w:rsid w:val="00891073"/>
    <w:rsid w:val="00896617"/>
    <w:rsid w:val="008A043F"/>
    <w:rsid w:val="008A1143"/>
    <w:rsid w:val="008A4573"/>
    <w:rsid w:val="008A497B"/>
    <w:rsid w:val="008A4DFE"/>
    <w:rsid w:val="008A549B"/>
    <w:rsid w:val="008A5CD3"/>
    <w:rsid w:val="008B0D9B"/>
    <w:rsid w:val="008B119E"/>
    <w:rsid w:val="008B173A"/>
    <w:rsid w:val="008B4FF9"/>
    <w:rsid w:val="008B53ED"/>
    <w:rsid w:val="008B69FC"/>
    <w:rsid w:val="008C08A5"/>
    <w:rsid w:val="008C38AB"/>
    <w:rsid w:val="008C4A85"/>
    <w:rsid w:val="008C651B"/>
    <w:rsid w:val="008D10FC"/>
    <w:rsid w:val="008D4702"/>
    <w:rsid w:val="008D4DE9"/>
    <w:rsid w:val="008E4C33"/>
    <w:rsid w:val="008E4F96"/>
    <w:rsid w:val="008F146B"/>
    <w:rsid w:val="008F379B"/>
    <w:rsid w:val="008F4B75"/>
    <w:rsid w:val="008F5010"/>
    <w:rsid w:val="008F5B2C"/>
    <w:rsid w:val="0090374C"/>
    <w:rsid w:val="00905329"/>
    <w:rsid w:val="00912255"/>
    <w:rsid w:val="00917AD0"/>
    <w:rsid w:val="00921011"/>
    <w:rsid w:val="00922B87"/>
    <w:rsid w:val="009269C4"/>
    <w:rsid w:val="00927678"/>
    <w:rsid w:val="00927C53"/>
    <w:rsid w:val="00931189"/>
    <w:rsid w:val="00932BA2"/>
    <w:rsid w:val="0093618F"/>
    <w:rsid w:val="00941F35"/>
    <w:rsid w:val="0094200B"/>
    <w:rsid w:val="0094472E"/>
    <w:rsid w:val="009452FD"/>
    <w:rsid w:val="00950380"/>
    <w:rsid w:val="00955581"/>
    <w:rsid w:val="0095667D"/>
    <w:rsid w:val="00960625"/>
    <w:rsid w:val="00963045"/>
    <w:rsid w:val="00967550"/>
    <w:rsid w:val="009711A2"/>
    <w:rsid w:val="009712BD"/>
    <w:rsid w:val="009719EB"/>
    <w:rsid w:val="009730C0"/>
    <w:rsid w:val="0097510D"/>
    <w:rsid w:val="0097572D"/>
    <w:rsid w:val="009775D6"/>
    <w:rsid w:val="00980F80"/>
    <w:rsid w:val="0098434D"/>
    <w:rsid w:val="00987966"/>
    <w:rsid w:val="009879F1"/>
    <w:rsid w:val="00991624"/>
    <w:rsid w:val="00992C90"/>
    <w:rsid w:val="009A1A23"/>
    <w:rsid w:val="009A5B26"/>
    <w:rsid w:val="009B4431"/>
    <w:rsid w:val="009B760F"/>
    <w:rsid w:val="009C7101"/>
    <w:rsid w:val="009D37DC"/>
    <w:rsid w:val="009D4D9A"/>
    <w:rsid w:val="009D65D1"/>
    <w:rsid w:val="009D6A43"/>
    <w:rsid w:val="009D7AA4"/>
    <w:rsid w:val="009D7CA6"/>
    <w:rsid w:val="009E0042"/>
    <w:rsid w:val="009E0698"/>
    <w:rsid w:val="009E3EFE"/>
    <w:rsid w:val="009E4530"/>
    <w:rsid w:val="009E4DF2"/>
    <w:rsid w:val="009E7BA7"/>
    <w:rsid w:val="009F2548"/>
    <w:rsid w:val="009F649F"/>
    <w:rsid w:val="009F7A2B"/>
    <w:rsid w:val="009F7BC3"/>
    <w:rsid w:val="00A00244"/>
    <w:rsid w:val="00A00649"/>
    <w:rsid w:val="00A00B5C"/>
    <w:rsid w:val="00A015FB"/>
    <w:rsid w:val="00A02889"/>
    <w:rsid w:val="00A07BEA"/>
    <w:rsid w:val="00A10210"/>
    <w:rsid w:val="00A117A8"/>
    <w:rsid w:val="00A1233E"/>
    <w:rsid w:val="00A1502E"/>
    <w:rsid w:val="00A15C46"/>
    <w:rsid w:val="00A16724"/>
    <w:rsid w:val="00A17293"/>
    <w:rsid w:val="00A20BDD"/>
    <w:rsid w:val="00A23F9E"/>
    <w:rsid w:val="00A26FC2"/>
    <w:rsid w:val="00A31CAD"/>
    <w:rsid w:val="00A32EBC"/>
    <w:rsid w:val="00A336E7"/>
    <w:rsid w:val="00A34B5D"/>
    <w:rsid w:val="00A35B32"/>
    <w:rsid w:val="00A36264"/>
    <w:rsid w:val="00A37046"/>
    <w:rsid w:val="00A4107A"/>
    <w:rsid w:val="00A42769"/>
    <w:rsid w:val="00A43572"/>
    <w:rsid w:val="00A438D0"/>
    <w:rsid w:val="00A46438"/>
    <w:rsid w:val="00A4689F"/>
    <w:rsid w:val="00A52FCE"/>
    <w:rsid w:val="00A545AF"/>
    <w:rsid w:val="00A54B4C"/>
    <w:rsid w:val="00A56F33"/>
    <w:rsid w:val="00A608CD"/>
    <w:rsid w:val="00A6196D"/>
    <w:rsid w:val="00A631AC"/>
    <w:rsid w:val="00A71280"/>
    <w:rsid w:val="00A71F5A"/>
    <w:rsid w:val="00A73356"/>
    <w:rsid w:val="00A76CEE"/>
    <w:rsid w:val="00A83625"/>
    <w:rsid w:val="00A8646A"/>
    <w:rsid w:val="00A871BB"/>
    <w:rsid w:val="00A90573"/>
    <w:rsid w:val="00A92852"/>
    <w:rsid w:val="00A93616"/>
    <w:rsid w:val="00A94309"/>
    <w:rsid w:val="00AA2C32"/>
    <w:rsid w:val="00AA4926"/>
    <w:rsid w:val="00AA5796"/>
    <w:rsid w:val="00AA6600"/>
    <w:rsid w:val="00AB1572"/>
    <w:rsid w:val="00AB26CD"/>
    <w:rsid w:val="00AB3700"/>
    <w:rsid w:val="00AB502A"/>
    <w:rsid w:val="00AB7CCE"/>
    <w:rsid w:val="00AB7D56"/>
    <w:rsid w:val="00AC5AF5"/>
    <w:rsid w:val="00AD24EF"/>
    <w:rsid w:val="00AD295E"/>
    <w:rsid w:val="00AD3DF0"/>
    <w:rsid w:val="00AE1136"/>
    <w:rsid w:val="00AE23B7"/>
    <w:rsid w:val="00AE443E"/>
    <w:rsid w:val="00AE7FB4"/>
    <w:rsid w:val="00AF0D55"/>
    <w:rsid w:val="00AF151F"/>
    <w:rsid w:val="00AF228D"/>
    <w:rsid w:val="00B0031D"/>
    <w:rsid w:val="00B0385D"/>
    <w:rsid w:val="00B05EB5"/>
    <w:rsid w:val="00B05FE9"/>
    <w:rsid w:val="00B1379E"/>
    <w:rsid w:val="00B15896"/>
    <w:rsid w:val="00B16D2E"/>
    <w:rsid w:val="00B1756C"/>
    <w:rsid w:val="00B31E7E"/>
    <w:rsid w:val="00B32110"/>
    <w:rsid w:val="00B321EB"/>
    <w:rsid w:val="00B322CD"/>
    <w:rsid w:val="00B333BF"/>
    <w:rsid w:val="00B343D2"/>
    <w:rsid w:val="00B34C1C"/>
    <w:rsid w:val="00B40992"/>
    <w:rsid w:val="00B42444"/>
    <w:rsid w:val="00B43E0B"/>
    <w:rsid w:val="00B444E2"/>
    <w:rsid w:val="00B44717"/>
    <w:rsid w:val="00B501F9"/>
    <w:rsid w:val="00B50C21"/>
    <w:rsid w:val="00B5172A"/>
    <w:rsid w:val="00B52208"/>
    <w:rsid w:val="00B52973"/>
    <w:rsid w:val="00B53ED2"/>
    <w:rsid w:val="00B61E99"/>
    <w:rsid w:val="00B6294E"/>
    <w:rsid w:val="00B62C32"/>
    <w:rsid w:val="00B64B39"/>
    <w:rsid w:val="00B66124"/>
    <w:rsid w:val="00B727AD"/>
    <w:rsid w:val="00B743FE"/>
    <w:rsid w:val="00B75040"/>
    <w:rsid w:val="00B763D5"/>
    <w:rsid w:val="00B81B7F"/>
    <w:rsid w:val="00B81ED4"/>
    <w:rsid w:val="00B83B06"/>
    <w:rsid w:val="00B8629D"/>
    <w:rsid w:val="00B8772F"/>
    <w:rsid w:val="00B91B69"/>
    <w:rsid w:val="00B95327"/>
    <w:rsid w:val="00B96000"/>
    <w:rsid w:val="00B97F99"/>
    <w:rsid w:val="00BA00F6"/>
    <w:rsid w:val="00BA12BF"/>
    <w:rsid w:val="00BA2FF1"/>
    <w:rsid w:val="00BA7105"/>
    <w:rsid w:val="00BB1B7E"/>
    <w:rsid w:val="00BB38DB"/>
    <w:rsid w:val="00BB65B6"/>
    <w:rsid w:val="00BC371E"/>
    <w:rsid w:val="00BC372D"/>
    <w:rsid w:val="00BC5D83"/>
    <w:rsid w:val="00BC68B0"/>
    <w:rsid w:val="00BD1D63"/>
    <w:rsid w:val="00BD2D17"/>
    <w:rsid w:val="00BD4A54"/>
    <w:rsid w:val="00BD4BA2"/>
    <w:rsid w:val="00BD68DF"/>
    <w:rsid w:val="00BD68F0"/>
    <w:rsid w:val="00BE01A1"/>
    <w:rsid w:val="00BE2487"/>
    <w:rsid w:val="00BE252E"/>
    <w:rsid w:val="00BE2539"/>
    <w:rsid w:val="00BE42FB"/>
    <w:rsid w:val="00BE449B"/>
    <w:rsid w:val="00BE4886"/>
    <w:rsid w:val="00BF06B1"/>
    <w:rsid w:val="00BF31BD"/>
    <w:rsid w:val="00BF6131"/>
    <w:rsid w:val="00C009E6"/>
    <w:rsid w:val="00C02295"/>
    <w:rsid w:val="00C03872"/>
    <w:rsid w:val="00C20C7C"/>
    <w:rsid w:val="00C222F0"/>
    <w:rsid w:val="00C2242A"/>
    <w:rsid w:val="00C244CE"/>
    <w:rsid w:val="00C24A54"/>
    <w:rsid w:val="00C303C8"/>
    <w:rsid w:val="00C33F99"/>
    <w:rsid w:val="00C34EC1"/>
    <w:rsid w:val="00C359B1"/>
    <w:rsid w:val="00C36E61"/>
    <w:rsid w:val="00C372FF"/>
    <w:rsid w:val="00C4015E"/>
    <w:rsid w:val="00C416A0"/>
    <w:rsid w:val="00C42FC5"/>
    <w:rsid w:val="00C440F3"/>
    <w:rsid w:val="00C44144"/>
    <w:rsid w:val="00C52245"/>
    <w:rsid w:val="00C54E79"/>
    <w:rsid w:val="00C55057"/>
    <w:rsid w:val="00C564C1"/>
    <w:rsid w:val="00C60B60"/>
    <w:rsid w:val="00C63A28"/>
    <w:rsid w:val="00C63BEF"/>
    <w:rsid w:val="00C65866"/>
    <w:rsid w:val="00C70231"/>
    <w:rsid w:val="00C7055A"/>
    <w:rsid w:val="00C75AC9"/>
    <w:rsid w:val="00C803C0"/>
    <w:rsid w:val="00C81836"/>
    <w:rsid w:val="00C83730"/>
    <w:rsid w:val="00C87E37"/>
    <w:rsid w:val="00C90776"/>
    <w:rsid w:val="00C92B1E"/>
    <w:rsid w:val="00C97292"/>
    <w:rsid w:val="00CA1AC5"/>
    <w:rsid w:val="00CA7DB5"/>
    <w:rsid w:val="00CB45F3"/>
    <w:rsid w:val="00CC091E"/>
    <w:rsid w:val="00CC0D2A"/>
    <w:rsid w:val="00CC3255"/>
    <w:rsid w:val="00CD079D"/>
    <w:rsid w:val="00CD1C6A"/>
    <w:rsid w:val="00CD5292"/>
    <w:rsid w:val="00CD6179"/>
    <w:rsid w:val="00CE0F12"/>
    <w:rsid w:val="00CE1D8F"/>
    <w:rsid w:val="00CE2870"/>
    <w:rsid w:val="00CE4516"/>
    <w:rsid w:val="00CE6286"/>
    <w:rsid w:val="00CE6E51"/>
    <w:rsid w:val="00CE7DDE"/>
    <w:rsid w:val="00CF0018"/>
    <w:rsid w:val="00CF10FB"/>
    <w:rsid w:val="00CF6D44"/>
    <w:rsid w:val="00CF7EBF"/>
    <w:rsid w:val="00D014DD"/>
    <w:rsid w:val="00D06B9B"/>
    <w:rsid w:val="00D1044C"/>
    <w:rsid w:val="00D10C40"/>
    <w:rsid w:val="00D217E8"/>
    <w:rsid w:val="00D21AC3"/>
    <w:rsid w:val="00D25F4D"/>
    <w:rsid w:val="00D26D9D"/>
    <w:rsid w:val="00D2730D"/>
    <w:rsid w:val="00D347A7"/>
    <w:rsid w:val="00D43598"/>
    <w:rsid w:val="00D43805"/>
    <w:rsid w:val="00D43FDB"/>
    <w:rsid w:val="00D45D7F"/>
    <w:rsid w:val="00D5648F"/>
    <w:rsid w:val="00D56C98"/>
    <w:rsid w:val="00D60B90"/>
    <w:rsid w:val="00D633EC"/>
    <w:rsid w:val="00D70244"/>
    <w:rsid w:val="00D72AC1"/>
    <w:rsid w:val="00D74843"/>
    <w:rsid w:val="00D76099"/>
    <w:rsid w:val="00D76626"/>
    <w:rsid w:val="00D8044A"/>
    <w:rsid w:val="00D81032"/>
    <w:rsid w:val="00D82280"/>
    <w:rsid w:val="00D847F0"/>
    <w:rsid w:val="00D86189"/>
    <w:rsid w:val="00D91D5B"/>
    <w:rsid w:val="00D92C60"/>
    <w:rsid w:val="00D93E12"/>
    <w:rsid w:val="00D93E36"/>
    <w:rsid w:val="00D94EAD"/>
    <w:rsid w:val="00DA11F0"/>
    <w:rsid w:val="00DA23E1"/>
    <w:rsid w:val="00DB0CCE"/>
    <w:rsid w:val="00DB1FFB"/>
    <w:rsid w:val="00DB36BC"/>
    <w:rsid w:val="00DB448C"/>
    <w:rsid w:val="00DC0F85"/>
    <w:rsid w:val="00DC1D1F"/>
    <w:rsid w:val="00DC2F10"/>
    <w:rsid w:val="00DC4154"/>
    <w:rsid w:val="00DC54D5"/>
    <w:rsid w:val="00DC578E"/>
    <w:rsid w:val="00DD25B6"/>
    <w:rsid w:val="00DD6258"/>
    <w:rsid w:val="00DE06C4"/>
    <w:rsid w:val="00DE3357"/>
    <w:rsid w:val="00DE4614"/>
    <w:rsid w:val="00DE486E"/>
    <w:rsid w:val="00DE49C4"/>
    <w:rsid w:val="00DE4C60"/>
    <w:rsid w:val="00DE679E"/>
    <w:rsid w:val="00DF065B"/>
    <w:rsid w:val="00DF128E"/>
    <w:rsid w:val="00DF5D32"/>
    <w:rsid w:val="00E038EF"/>
    <w:rsid w:val="00E03963"/>
    <w:rsid w:val="00E05FF7"/>
    <w:rsid w:val="00E1188A"/>
    <w:rsid w:val="00E13BFF"/>
    <w:rsid w:val="00E14156"/>
    <w:rsid w:val="00E20ECE"/>
    <w:rsid w:val="00E20F8F"/>
    <w:rsid w:val="00E3105C"/>
    <w:rsid w:val="00E34085"/>
    <w:rsid w:val="00E44921"/>
    <w:rsid w:val="00E5059D"/>
    <w:rsid w:val="00E52C0D"/>
    <w:rsid w:val="00E5389E"/>
    <w:rsid w:val="00E56A30"/>
    <w:rsid w:val="00E63709"/>
    <w:rsid w:val="00E63F6C"/>
    <w:rsid w:val="00E643E8"/>
    <w:rsid w:val="00E6740C"/>
    <w:rsid w:val="00E6791E"/>
    <w:rsid w:val="00E70FA1"/>
    <w:rsid w:val="00E712F2"/>
    <w:rsid w:val="00E74254"/>
    <w:rsid w:val="00E74C9D"/>
    <w:rsid w:val="00E77AD1"/>
    <w:rsid w:val="00E77BE3"/>
    <w:rsid w:val="00E828D0"/>
    <w:rsid w:val="00E82BF8"/>
    <w:rsid w:val="00E837E6"/>
    <w:rsid w:val="00E83E39"/>
    <w:rsid w:val="00E84782"/>
    <w:rsid w:val="00E86C35"/>
    <w:rsid w:val="00E86E60"/>
    <w:rsid w:val="00E90BC8"/>
    <w:rsid w:val="00E955F2"/>
    <w:rsid w:val="00E95D21"/>
    <w:rsid w:val="00E96DB3"/>
    <w:rsid w:val="00E97A70"/>
    <w:rsid w:val="00EA31AF"/>
    <w:rsid w:val="00EA38BA"/>
    <w:rsid w:val="00EA3951"/>
    <w:rsid w:val="00EA3C69"/>
    <w:rsid w:val="00EA63A7"/>
    <w:rsid w:val="00EA6ECE"/>
    <w:rsid w:val="00EB00E9"/>
    <w:rsid w:val="00EB1684"/>
    <w:rsid w:val="00EB1FA0"/>
    <w:rsid w:val="00EB2E94"/>
    <w:rsid w:val="00EB5E89"/>
    <w:rsid w:val="00EB7420"/>
    <w:rsid w:val="00EC1CDA"/>
    <w:rsid w:val="00EC3215"/>
    <w:rsid w:val="00EC35A4"/>
    <w:rsid w:val="00EC4186"/>
    <w:rsid w:val="00EC5D50"/>
    <w:rsid w:val="00EC7168"/>
    <w:rsid w:val="00EC71B1"/>
    <w:rsid w:val="00EC77DC"/>
    <w:rsid w:val="00ED0F9F"/>
    <w:rsid w:val="00ED4A6D"/>
    <w:rsid w:val="00ED7500"/>
    <w:rsid w:val="00EE0B48"/>
    <w:rsid w:val="00EE49BE"/>
    <w:rsid w:val="00EE5CA0"/>
    <w:rsid w:val="00EE659E"/>
    <w:rsid w:val="00EE774C"/>
    <w:rsid w:val="00EF0A66"/>
    <w:rsid w:val="00EF580A"/>
    <w:rsid w:val="00EF758C"/>
    <w:rsid w:val="00EF7F34"/>
    <w:rsid w:val="00F023B8"/>
    <w:rsid w:val="00F02FF0"/>
    <w:rsid w:val="00F03678"/>
    <w:rsid w:val="00F0494D"/>
    <w:rsid w:val="00F058B3"/>
    <w:rsid w:val="00F07EF1"/>
    <w:rsid w:val="00F1191A"/>
    <w:rsid w:val="00F1334B"/>
    <w:rsid w:val="00F14BEF"/>
    <w:rsid w:val="00F204CF"/>
    <w:rsid w:val="00F21476"/>
    <w:rsid w:val="00F2430B"/>
    <w:rsid w:val="00F245A4"/>
    <w:rsid w:val="00F27533"/>
    <w:rsid w:val="00F3065A"/>
    <w:rsid w:val="00F31E1B"/>
    <w:rsid w:val="00F326A1"/>
    <w:rsid w:val="00F35647"/>
    <w:rsid w:val="00F43714"/>
    <w:rsid w:val="00F44266"/>
    <w:rsid w:val="00F44D06"/>
    <w:rsid w:val="00F45835"/>
    <w:rsid w:val="00F45E23"/>
    <w:rsid w:val="00F46378"/>
    <w:rsid w:val="00F47D78"/>
    <w:rsid w:val="00F501C8"/>
    <w:rsid w:val="00F535CA"/>
    <w:rsid w:val="00F537F1"/>
    <w:rsid w:val="00F53CE7"/>
    <w:rsid w:val="00F53D30"/>
    <w:rsid w:val="00F56FA5"/>
    <w:rsid w:val="00F57CEC"/>
    <w:rsid w:val="00F60262"/>
    <w:rsid w:val="00F60914"/>
    <w:rsid w:val="00F6433B"/>
    <w:rsid w:val="00F65266"/>
    <w:rsid w:val="00F672E4"/>
    <w:rsid w:val="00F67837"/>
    <w:rsid w:val="00F720F3"/>
    <w:rsid w:val="00F73EA8"/>
    <w:rsid w:val="00F75941"/>
    <w:rsid w:val="00F76AC3"/>
    <w:rsid w:val="00F803C3"/>
    <w:rsid w:val="00F81718"/>
    <w:rsid w:val="00F83061"/>
    <w:rsid w:val="00F83346"/>
    <w:rsid w:val="00F86909"/>
    <w:rsid w:val="00F876F5"/>
    <w:rsid w:val="00F93D3B"/>
    <w:rsid w:val="00FA2662"/>
    <w:rsid w:val="00FA63E6"/>
    <w:rsid w:val="00FA69D8"/>
    <w:rsid w:val="00FA6B6E"/>
    <w:rsid w:val="00FA7166"/>
    <w:rsid w:val="00FA78A4"/>
    <w:rsid w:val="00FB0AF9"/>
    <w:rsid w:val="00FB0B01"/>
    <w:rsid w:val="00FB2461"/>
    <w:rsid w:val="00FC0226"/>
    <w:rsid w:val="00FC0849"/>
    <w:rsid w:val="00FC1618"/>
    <w:rsid w:val="00FC5772"/>
    <w:rsid w:val="00FC590B"/>
    <w:rsid w:val="00FC5F34"/>
    <w:rsid w:val="00FC704B"/>
    <w:rsid w:val="00FD5CFA"/>
    <w:rsid w:val="00FE190B"/>
    <w:rsid w:val="00FE4752"/>
    <w:rsid w:val="00FF22A4"/>
    <w:rsid w:val="00FF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69A4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  <w:style w:type="paragraph" w:styleId="CommentText">
    <w:name w:val="annotation text"/>
    <w:basedOn w:val="Normal"/>
    <w:link w:val="CommentTextChar"/>
    <w:uiPriority w:val="99"/>
    <w:unhideWhenUsed/>
    <w:rsid w:val="00B743FE"/>
    <w:pPr>
      <w:spacing w:after="160"/>
    </w:pPr>
    <w:rPr>
      <w:rFonts w:asciiTheme="minorHAnsi" w:eastAsiaTheme="minorHAnsi" w:hAnsiTheme="minorHAnsi" w:cstheme="minorBidi"/>
      <w:szCs w:val="20"/>
      <w:lang w:val="nl-NL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43FE"/>
    <w:rPr>
      <w:rFonts w:asciiTheme="minorHAnsi" w:eastAsiaTheme="minorHAnsi" w:hAnsiTheme="minorHAnsi" w:cstheme="minorBidi"/>
      <w:lang w:val="nl-NL" w:eastAsia="en-US"/>
    </w:rPr>
  </w:style>
  <w:style w:type="paragraph" w:customStyle="1" w:styleId="OIMLNormal">
    <w:name w:val="OIML Normal"/>
    <w:qFormat/>
    <w:rsid w:val="007534C0"/>
    <w:pPr>
      <w:spacing w:before="120"/>
      <w:ind w:left="1134"/>
      <w:jc w:val="both"/>
    </w:pPr>
    <w:rPr>
      <w:rFonts w:ascii="Times New Roman" w:eastAsiaTheme="minorHAnsi" w:hAnsi="Times New Roman"/>
      <w:noProof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C09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91E"/>
    <w:pPr>
      <w:spacing w:after="0"/>
    </w:pPr>
    <w:rPr>
      <w:rFonts w:ascii="Times New Roman" w:eastAsia="Times New Roman" w:hAnsi="Times New Roman" w:cs="Times New Roman"/>
      <w:b/>
      <w:bCs/>
      <w:lang w:val="en-GB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091E"/>
    <w:rPr>
      <w:rFonts w:ascii="Times New Roman" w:eastAsiaTheme="minorHAnsi" w:hAnsi="Times New Roman" w:cstheme="minorBidi"/>
      <w:b/>
      <w:bCs/>
      <w:lang w:val="nl-NL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24F3C-D924-46E5-BFEE-C1AC363BC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1124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2021-10-08T08:31:00Z</dcterms:created>
  <dcterms:modified xsi:type="dcterms:W3CDTF">2021-10-08T08:31:00Z</dcterms:modified>
</cp:coreProperties>
</file>