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93D" w:rsidRPr="0092644B" w:rsidRDefault="0015693D" w:rsidP="0092644B">
      <w:pPr>
        <w:suppressAutoHyphens/>
        <w:rPr>
          <w:rFonts w:cs="Arial"/>
          <w:szCs w:val="22"/>
          <w:lang w:val="en-GB"/>
        </w:rPr>
      </w:pPr>
    </w:p>
    <w:tbl>
      <w:tblPr>
        <w:tblW w:w="14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2"/>
        <w:gridCol w:w="1532"/>
        <w:gridCol w:w="1901"/>
        <w:gridCol w:w="9370"/>
      </w:tblGrid>
      <w:tr w:rsidR="006F76BC" w:rsidRPr="004978B5">
        <w:trPr>
          <w:cantSplit/>
          <w:trHeight w:val="340"/>
          <w:tblHeader/>
          <w:jc w:val="center"/>
        </w:trPr>
        <w:tc>
          <w:tcPr>
            <w:tcW w:w="1532" w:type="dxa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b/>
                    <w:lang w:val="en-GB"/>
                  </w:rPr>
                  <w:t>Member</w:t>
                </w:r>
              </w:smartTag>
              <w:r>
                <w:rPr>
                  <w:rFonts w:ascii="Times New Roman" w:hAnsi="Times New Roman"/>
                  <w:b/>
                  <w:lang w:val="en-GB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b/>
                    <w:lang w:val="en-GB"/>
                  </w:rPr>
                  <w:t>State</w:t>
                </w:r>
              </w:smartTag>
            </w:smartTag>
            <w:r>
              <w:rPr>
                <w:rFonts w:ascii="Times New Roman" w:hAnsi="Times New Roman"/>
                <w:b/>
                <w:lang w:val="en-GB"/>
              </w:rPr>
              <w:t xml:space="preserve">/ </w:t>
            </w:r>
            <w:r w:rsidR="003B389D">
              <w:rPr>
                <w:rFonts w:ascii="Times New Roman" w:hAnsi="Times New Roman"/>
                <w:b/>
                <w:lang w:val="en-GB"/>
              </w:rPr>
              <w:t>Liaison</w:t>
            </w:r>
          </w:p>
        </w:tc>
        <w:tc>
          <w:tcPr>
            <w:tcW w:w="1532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Page number</w:t>
            </w:r>
          </w:p>
        </w:tc>
        <w:tc>
          <w:tcPr>
            <w:tcW w:w="1901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Document clause</w:t>
            </w:r>
          </w:p>
        </w:tc>
        <w:tc>
          <w:tcPr>
            <w:tcW w:w="9370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Comment</w:t>
            </w: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 w:rsidRPr="003D1131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Pr="00F7292B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C66F9">
        <w:trPr>
          <w:cantSplit/>
          <w:trHeight w:val="340"/>
          <w:jc w:val="center"/>
        </w:trPr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3C66F9" w:rsidRDefault="003C66F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3C66F9" w:rsidRDefault="003C66F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:rsidR="00CB4345" w:rsidRDefault="00CB4345" w:rsidP="00C2100C"/>
    <w:sectPr w:rsidR="00CB4345" w:rsidSect="007623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6838" w:h="11906" w:orient="landscape" w:code="9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79A" w:rsidRDefault="00EE479A">
      <w:r>
        <w:separator/>
      </w:r>
    </w:p>
  </w:endnote>
  <w:endnote w:type="continuationSeparator" w:id="0">
    <w:p w:rsidR="00EE479A" w:rsidRDefault="00EE4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F05" w:rsidRDefault="000D0F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650"/>
      <w:gridCol w:w="14270"/>
    </w:tblGrid>
    <w:tr w:rsidR="003C66F9">
      <w:tc>
        <w:tcPr>
          <w:tcW w:w="918" w:type="dxa"/>
        </w:tcPr>
        <w:p w:rsidR="003C66F9" w:rsidRDefault="00E72D27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0B4D88" w:rsidRPr="000B4D88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3C66F9" w:rsidRDefault="003C66F9">
          <w:pPr>
            <w:pStyle w:val="Footer"/>
          </w:pPr>
        </w:p>
      </w:tc>
    </w:tr>
  </w:tbl>
  <w:p w:rsidR="003C66F9" w:rsidRDefault="003C66F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F05" w:rsidRDefault="000D0F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79A" w:rsidRDefault="00EE479A">
      <w:r>
        <w:separator/>
      </w:r>
    </w:p>
  </w:footnote>
  <w:footnote w:type="continuationSeparator" w:id="0">
    <w:p w:rsidR="00EE479A" w:rsidRDefault="00EE4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F05" w:rsidRDefault="000D0F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F9" w:rsidRDefault="003C66F9">
    <w:pPr>
      <w:pStyle w:val="Header"/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3652"/>
      <w:gridCol w:w="3260"/>
      <w:gridCol w:w="3686"/>
      <w:gridCol w:w="4188"/>
    </w:tblGrid>
    <w:tr w:rsidR="003C66F9" w:rsidTr="008B0FF7">
      <w:trPr>
        <w:cantSplit/>
        <w:trHeight w:hRule="exact" w:val="397"/>
        <w:jc w:val="center"/>
      </w:trPr>
      <w:tc>
        <w:tcPr>
          <w:tcW w:w="3652" w:type="dxa"/>
          <w:vMerge w:val="restart"/>
          <w:tcBorders>
            <w:top w:val="nil"/>
            <w:left w:val="nil"/>
            <w:right w:val="nil"/>
          </w:tcBorders>
        </w:tcPr>
        <w:p w:rsidR="003C66F9" w:rsidRDefault="00E72D27" w:rsidP="008B0FF7">
          <w:pPr>
            <w:suppressAutoHyphens/>
            <w:rPr>
              <w:rFonts w:ascii="Times New Roman" w:hAnsi="Times New Roman"/>
              <w:lang w:val="en-GB"/>
            </w:rPr>
          </w:pPr>
          <w:r w:rsidRPr="00E72D27">
            <w:rPr>
              <w:rFonts w:ascii="Times New Roman" w:hAnsi="Times New Roman"/>
              <w:lang w:val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0.25pt;height:39.75pt">
                <v:imagedata r:id="rId1" o:title="logo"/>
              </v:shape>
            </w:pict>
          </w:r>
          <w:r w:rsidRPr="00E72D27">
            <w:rPr>
              <w:rFonts w:ascii="Times New Roman" w:hAnsi="Times New Roman"/>
              <w:lang w:val="en-GB"/>
            </w:rPr>
            <w:pict>
              <v:shape id="_x0000_i1026" type="#_x0000_t75" style="width:45pt;height:40.5pt">
                <v:imagedata r:id="rId2" o:title="blue%20tiff"/>
              </v:shape>
            </w:pict>
          </w:r>
        </w:p>
        <w:p w:rsidR="00D73932" w:rsidRDefault="00D73932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  <w:p w:rsidR="00D73932" w:rsidRPr="00D73932" w:rsidRDefault="00D73932" w:rsidP="00D73932">
          <w:pPr>
            <w:rPr>
              <w:rFonts w:ascii="Times New Roman" w:hAnsi="Times New Roman"/>
              <w:sz w:val="24"/>
              <w:szCs w:val="24"/>
              <w:lang w:val="en-GB"/>
            </w:rPr>
          </w:pPr>
        </w:p>
        <w:p w:rsidR="00D73932" w:rsidRDefault="00D73932" w:rsidP="00D73932">
          <w:pPr>
            <w:rPr>
              <w:rFonts w:ascii="Times New Roman" w:hAnsi="Times New Roman"/>
              <w:sz w:val="24"/>
              <w:szCs w:val="24"/>
              <w:lang w:val="en-GB"/>
            </w:rPr>
          </w:pPr>
        </w:p>
        <w:p w:rsidR="003C66F9" w:rsidRPr="00D73932" w:rsidRDefault="003C66F9" w:rsidP="00D73932">
          <w:pPr>
            <w:jc w:val="right"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11134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Default="003C66F9" w:rsidP="008B0FF7">
          <w:pPr>
            <w:suppressAutoHyphens/>
            <w:jc w:val="center"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</w:tr>
    <w:tr w:rsidR="003C66F9" w:rsidTr="008B0FF7">
      <w:trPr>
        <w:cantSplit/>
        <w:trHeight w:val="397"/>
        <w:jc w:val="center"/>
      </w:trPr>
      <w:tc>
        <w:tcPr>
          <w:tcW w:w="3652" w:type="dxa"/>
          <w:vMerge/>
          <w:tcBorders>
            <w:left w:val="nil"/>
            <w:right w:val="nil"/>
          </w:tcBorders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Pr="00961210" w:rsidRDefault="003C66F9" w:rsidP="008B0FF7">
          <w:pPr>
            <w:suppressAutoHyphens/>
            <w:rPr>
              <w:rFonts w:cs="Arial"/>
              <w:szCs w:val="22"/>
              <w:lang w:val="en-GB"/>
            </w:rPr>
          </w:pPr>
          <w:r>
            <w:rPr>
              <w:rFonts w:cs="Arial"/>
              <w:szCs w:val="22"/>
              <w:lang w:val="en-GB"/>
            </w:rPr>
            <w:t xml:space="preserve">TC8 / SC5 </w:t>
          </w:r>
          <w:r w:rsidRPr="00961210">
            <w:rPr>
              <w:rFonts w:cs="Arial"/>
              <w:szCs w:val="22"/>
              <w:lang w:val="en-GB"/>
            </w:rPr>
            <w:t>Comments on:</w:t>
          </w:r>
        </w:p>
      </w:tc>
      <w:tc>
        <w:tcPr>
          <w:tcW w:w="7874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Pr="000D0F05" w:rsidRDefault="003C66F9" w:rsidP="008B0FF7">
          <w:pPr>
            <w:rPr>
              <w:rFonts w:cs="Arial"/>
              <w:b/>
              <w:sz w:val="24"/>
              <w:szCs w:val="24"/>
            </w:rPr>
          </w:pPr>
          <w:r w:rsidRPr="000D0F05">
            <w:rPr>
              <w:b/>
              <w:sz w:val="24"/>
              <w:szCs w:val="24"/>
            </w:rPr>
            <w:t xml:space="preserve">ISO 4064-3 / OIML R 49-3 </w:t>
          </w:r>
          <w:del w:id="0" w:author="morayoa" w:date="2011-05-17T13:20:00Z">
            <w:r w:rsidRPr="000D0F05" w:rsidDel="000B4D88">
              <w:rPr>
                <w:b/>
                <w:sz w:val="24"/>
                <w:szCs w:val="24"/>
              </w:rPr>
              <w:delText xml:space="preserve">3 </w:delText>
            </w:r>
          </w:del>
          <w:ins w:id="1" w:author="morayoa" w:date="2011-05-17T13:20:00Z">
            <w:r w:rsidR="000B4D88">
              <w:rPr>
                <w:b/>
                <w:sz w:val="24"/>
                <w:szCs w:val="24"/>
              </w:rPr>
              <w:t>2</w:t>
            </w:r>
            <w:r w:rsidR="000B4D88" w:rsidRPr="000D0F05">
              <w:rPr>
                <w:b/>
                <w:sz w:val="24"/>
                <w:szCs w:val="24"/>
              </w:rPr>
              <w:t xml:space="preserve"> </w:t>
            </w:r>
          </w:ins>
          <w:r w:rsidRPr="000D0F05">
            <w:rPr>
              <w:b/>
              <w:sz w:val="24"/>
              <w:szCs w:val="24"/>
            </w:rPr>
            <w:t xml:space="preserve">CD </w:t>
          </w:r>
          <w:r w:rsidRPr="000D0F05">
            <w:rPr>
              <w:rFonts w:cs="Arial"/>
              <w:b/>
              <w:sz w:val="24"/>
              <w:szCs w:val="24"/>
            </w:rPr>
            <w:t xml:space="preserve">Water meters for cold potable water and hot water. </w:t>
          </w:r>
          <w:r w:rsidRPr="000D0F05">
            <w:rPr>
              <w:b/>
              <w:szCs w:val="22"/>
            </w:rPr>
            <w:t>Part 3: Test report format</w:t>
          </w:r>
        </w:p>
        <w:p w:rsidR="003C66F9" w:rsidRPr="00583C85" w:rsidRDefault="003C66F9" w:rsidP="008B0FF7">
          <w:pPr>
            <w:rPr>
              <w:sz w:val="24"/>
              <w:szCs w:val="24"/>
              <w:u w:val="single"/>
            </w:rPr>
          </w:pPr>
        </w:p>
      </w:tc>
    </w:tr>
    <w:tr w:rsidR="003C66F9" w:rsidTr="008B0FF7">
      <w:trPr>
        <w:cantSplit/>
        <w:trHeight w:val="397"/>
        <w:jc w:val="center"/>
      </w:trPr>
      <w:tc>
        <w:tcPr>
          <w:tcW w:w="3652" w:type="dxa"/>
          <w:vMerge/>
          <w:tcBorders>
            <w:left w:val="nil"/>
            <w:bottom w:val="nil"/>
            <w:right w:val="nil"/>
          </w:tcBorders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Pr="00961210" w:rsidRDefault="003C66F9" w:rsidP="008B0FF7">
          <w:pPr>
            <w:suppressAutoHyphens/>
            <w:rPr>
              <w:rFonts w:cs="Arial"/>
              <w:szCs w:val="22"/>
              <w:lang w:val="en-GB"/>
            </w:rPr>
          </w:pPr>
          <w:r>
            <w:rPr>
              <w:rFonts w:cs="Arial"/>
              <w:szCs w:val="22"/>
              <w:lang w:val="en-GB"/>
            </w:rPr>
            <w:t xml:space="preserve">TC8 / SC5 </w:t>
          </w:r>
          <w:r w:rsidRPr="00961210">
            <w:rPr>
              <w:rFonts w:cs="Arial"/>
              <w:szCs w:val="22"/>
              <w:lang w:val="en-GB"/>
            </w:rPr>
            <w:t>Country/Liaison Organisation:</w:t>
          </w:r>
        </w:p>
      </w:tc>
      <w:tc>
        <w:tcPr>
          <w:tcW w:w="3686" w:type="dxa"/>
          <w:tcBorders>
            <w:top w:val="nil"/>
            <w:left w:val="nil"/>
            <w:bottom w:val="dashed" w:sz="4" w:space="0" w:color="auto"/>
            <w:right w:val="nil"/>
          </w:tcBorders>
          <w:vAlign w:val="center"/>
        </w:tcPr>
        <w:p w:rsidR="003C66F9" w:rsidRPr="006B2453" w:rsidRDefault="003C66F9" w:rsidP="008B0FF7">
          <w:pPr>
            <w:suppressAutoHyphens/>
            <w:rPr>
              <w:rFonts w:cs="Arial"/>
              <w:b/>
              <w:sz w:val="24"/>
              <w:szCs w:val="24"/>
              <w:lang w:val="en-GB"/>
            </w:rPr>
          </w:pPr>
          <w:r w:rsidRPr="006B2453">
            <w:rPr>
              <w:rFonts w:cs="Arial"/>
              <w:b/>
              <w:sz w:val="24"/>
              <w:szCs w:val="24"/>
              <w:lang w:val="en-GB"/>
            </w:rPr>
            <w:t xml:space="preserve">Comments </w:t>
          </w:r>
          <w:r>
            <w:rPr>
              <w:rFonts w:cs="Arial"/>
              <w:b/>
              <w:sz w:val="24"/>
              <w:szCs w:val="24"/>
              <w:lang w:val="en-GB"/>
            </w:rPr>
            <w:t>Template</w:t>
          </w:r>
        </w:p>
      </w:tc>
      <w:tc>
        <w:tcPr>
          <w:tcW w:w="4188" w:type="dxa"/>
          <w:tcBorders>
            <w:top w:val="nil"/>
            <w:left w:val="nil"/>
            <w:bottom w:val="dashed" w:sz="4" w:space="0" w:color="auto"/>
            <w:right w:val="nil"/>
          </w:tcBorders>
          <w:vAlign w:val="center"/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  <w:r>
            <w:rPr>
              <w:rFonts w:cs="Arial"/>
              <w:sz w:val="24"/>
              <w:szCs w:val="24"/>
              <w:lang w:val="en-GB"/>
            </w:rPr>
            <w:t xml:space="preserve">Closing </w:t>
          </w:r>
          <w:r w:rsidRPr="00B867C3">
            <w:rPr>
              <w:rFonts w:cs="Arial"/>
              <w:sz w:val="24"/>
              <w:szCs w:val="24"/>
              <w:lang w:val="en-GB"/>
            </w:rPr>
            <w:t>Date</w:t>
          </w:r>
          <w:r>
            <w:rPr>
              <w:rFonts w:cs="Arial"/>
              <w:sz w:val="24"/>
              <w:szCs w:val="24"/>
              <w:lang w:val="en-GB"/>
            </w:rPr>
            <w:t xml:space="preserve"> for submitting comments</w:t>
          </w:r>
          <w:r w:rsidRPr="00B867C3">
            <w:rPr>
              <w:rFonts w:cs="Arial"/>
              <w:sz w:val="24"/>
              <w:szCs w:val="24"/>
              <w:lang w:val="en-GB"/>
            </w:rPr>
            <w:t>:</w:t>
          </w:r>
          <w:r>
            <w:rPr>
              <w:rFonts w:cs="Arial"/>
              <w:sz w:val="24"/>
              <w:szCs w:val="24"/>
              <w:lang w:val="en-GB"/>
            </w:rPr>
            <w:t xml:space="preserve">  </w:t>
          </w:r>
          <w:r w:rsidRPr="00D45879">
            <w:rPr>
              <w:rFonts w:cs="Arial"/>
              <w:b/>
              <w:sz w:val="24"/>
              <w:szCs w:val="24"/>
              <w:lang w:val="en-GB"/>
            </w:rPr>
            <w:t>30 August 2011</w:t>
          </w:r>
        </w:p>
      </w:tc>
    </w:tr>
    <w:tr w:rsidR="003C66F9" w:rsidTr="008B0FF7">
      <w:trPr>
        <w:cantSplit/>
        <w:trHeight w:val="397"/>
        <w:jc w:val="center"/>
      </w:trPr>
      <w:tc>
        <w:tcPr>
          <w:tcW w:w="3652" w:type="dxa"/>
          <w:vMerge/>
          <w:tcBorders>
            <w:left w:val="nil"/>
            <w:bottom w:val="nil"/>
            <w:right w:val="nil"/>
          </w:tcBorders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</w:p>
      </w:tc>
      <w:tc>
        <w:tcPr>
          <w:tcW w:w="32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C66F9" w:rsidRPr="00961210" w:rsidRDefault="003C66F9" w:rsidP="008B0FF7">
          <w:pPr>
            <w:suppressAutoHyphens/>
            <w:rPr>
              <w:rFonts w:cs="Arial"/>
              <w:szCs w:val="22"/>
              <w:lang w:val="en-GB"/>
            </w:rPr>
          </w:pPr>
          <w:r>
            <w:rPr>
              <w:rFonts w:cs="Arial"/>
              <w:szCs w:val="22"/>
              <w:lang w:val="en-GB"/>
            </w:rPr>
            <w:t xml:space="preserve">TC8 / SC5 </w:t>
          </w:r>
          <w:r w:rsidRPr="0092644B">
            <w:rPr>
              <w:rFonts w:cs="Arial"/>
              <w:szCs w:val="22"/>
              <w:lang w:val="en-GB"/>
            </w:rPr>
            <w:t>Secretariat</w:t>
          </w:r>
          <w:r w:rsidRPr="0092644B">
            <w:rPr>
              <w:rFonts w:cs="Arial"/>
              <w:szCs w:val="22"/>
              <w:lang w:val="en-GB"/>
            </w:rPr>
            <w:tab/>
          </w:r>
        </w:p>
      </w:tc>
      <w:tc>
        <w:tcPr>
          <w:tcW w:w="7874" w:type="dxa"/>
          <w:gridSpan w:val="2"/>
          <w:tcBorders>
            <w:top w:val="nil"/>
            <w:left w:val="nil"/>
            <w:bottom w:val="dashed" w:sz="4" w:space="0" w:color="auto"/>
            <w:right w:val="nil"/>
          </w:tcBorders>
          <w:vAlign w:val="center"/>
        </w:tcPr>
        <w:p w:rsidR="003C66F9" w:rsidRDefault="003C66F9" w:rsidP="008B0FF7">
          <w:pPr>
            <w:suppressAutoHyphens/>
            <w:rPr>
              <w:rFonts w:ascii="Times New Roman" w:hAnsi="Times New Roman"/>
              <w:sz w:val="24"/>
              <w:szCs w:val="24"/>
              <w:lang w:val="en-GB"/>
            </w:rPr>
          </w:pPr>
          <w:smartTag w:uri="urn:schemas-microsoft-com:office:smarttags" w:element="country-region">
            <w:smartTag w:uri="urn:schemas-microsoft-com:office:smarttags" w:element="place">
              <w:r w:rsidRPr="0092644B">
                <w:rPr>
                  <w:rFonts w:cs="Arial"/>
                  <w:szCs w:val="22"/>
                  <w:lang w:val="en-GB"/>
                </w:rPr>
                <w:t>United Kingdom</w:t>
              </w:r>
            </w:smartTag>
          </w:smartTag>
          <w:r>
            <w:rPr>
              <w:rFonts w:cs="Arial"/>
              <w:szCs w:val="22"/>
              <w:lang w:val="en-GB"/>
            </w:rPr>
            <w:t xml:space="preserve"> (</w:t>
          </w:r>
          <w:hyperlink r:id="rId3" w:history="1">
            <w:r w:rsidRPr="00F54182">
              <w:rPr>
                <w:rStyle w:val="Hyperlink"/>
                <w:rFonts w:cs="Arial"/>
                <w:szCs w:val="22"/>
                <w:lang w:val="en-GB"/>
              </w:rPr>
              <w:t>morayo.awosola@nwml.gov.uk</w:t>
            </w:r>
          </w:hyperlink>
          <w:r>
            <w:rPr>
              <w:rFonts w:cs="Arial"/>
              <w:szCs w:val="22"/>
              <w:lang w:val="en-GB"/>
            </w:rPr>
            <w:t xml:space="preserve">) </w:t>
          </w:r>
        </w:p>
      </w:tc>
    </w:tr>
  </w:tbl>
  <w:p w:rsidR="003C66F9" w:rsidRDefault="003C66F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F05" w:rsidRDefault="000D0F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CFF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5173D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6214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D53204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17337B5"/>
    <w:multiLevelType w:val="hybridMultilevel"/>
    <w:tmpl w:val="BB38FB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B7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F393618"/>
    <w:multiLevelType w:val="singleLevel"/>
    <w:tmpl w:val="0F94EC68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52554B64"/>
    <w:multiLevelType w:val="multilevel"/>
    <w:tmpl w:val="23E449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6D164BA"/>
    <w:multiLevelType w:val="multilevel"/>
    <w:tmpl w:val="23F0F4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A442738"/>
    <w:multiLevelType w:val="multilevel"/>
    <w:tmpl w:val="F252F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BB7488"/>
    <w:multiLevelType w:val="multilevel"/>
    <w:tmpl w:val="B41C09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4E5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1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1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41"/>
    <w:rsid w:val="00002DD7"/>
    <w:rsid w:val="000554C9"/>
    <w:rsid w:val="00065E96"/>
    <w:rsid w:val="0007427A"/>
    <w:rsid w:val="000802B4"/>
    <w:rsid w:val="000B4D88"/>
    <w:rsid w:val="000C5573"/>
    <w:rsid w:val="000D0F05"/>
    <w:rsid w:val="001502A3"/>
    <w:rsid w:val="0015693D"/>
    <w:rsid w:val="00174C2F"/>
    <w:rsid w:val="001E3A21"/>
    <w:rsid w:val="0026039E"/>
    <w:rsid w:val="002F19F9"/>
    <w:rsid w:val="00327556"/>
    <w:rsid w:val="003528A6"/>
    <w:rsid w:val="00355D77"/>
    <w:rsid w:val="0036656C"/>
    <w:rsid w:val="003667F6"/>
    <w:rsid w:val="00380F9A"/>
    <w:rsid w:val="00385B0D"/>
    <w:rsid w:val="003B389D"/>
    <w:rsid w:val="003C2470"/>
    <w:rsid w:val="003C66F9"/>
    <w:rsid w:val="003D1131"/>
    <w:rsid w:val="003E3A7E"/>
    <w:rsid w:val="003F666F"/>
    <w:rsid w:val="00406F44"/>
    <w:rsid w:val="004454E0"/>
    <w:rsid w:val="004978B5"/>
    <w:rsid w:val="004B38D3"/>
    <w:rsid w:val="00502565"/>
    <w:rsid w:val="00540572"/>
    <w:rsid w:val="005779CA"/>
    <w:rsid w:val="00583C85"/>
    <w:rsid w:val="005A4EDD"/>
    <w:rsid w:val="005D0666"/>
    <w:rsid w:val="00607BC2"/>
    <w:rsid w:val="006137C6"/>
    <w:rsid w:val="00613B65"/>
    <w:rsid w:val="00616A0C"/>
    <w:rsid w:val="00640F69"/>
    <w:rsid w:val="00652326"/>
    <w:rsid w:val="00657CDB"/>
    <w:rsid w:val="006B2453"/>
    <w:rsid w:val="006C50A6"/>
    <w:rsid w:val="006E32E7"/>
    <w:rsid w:val="006F76BC"/>
    <w:rsid w:val="007158B6"/>
    <w:rsid w:val="00750FA1"/>
    <w:rsid w:val="00762300"/>
    <w:rsid w:val="0078693F"/>
    <w:rsid w:val="007B3C05"/>
    <w:rsid w:val="00863816"/>
    <w:rsid w:val="0086650D"/>
    <w:rsid w:val="0092644B"/>
    <w:rsid w:val="00945607"/>
    <w:rsid w:val="00956203"/>
    <w:rsid w:val="00961210"/>
    <w:rsid w:val="009B421E"/>
    <w:rsid w:val="009C18C5"/>
    <w:rsid w:val="009C5E6B"/>
    <w:rsid w:val="009D503A"/>
    <w:rsid w:val="009F4F63"/>
    <w:rsid w:val="00A3164C"/>
    <w:rsid w:val="00A74D0C"/>
    <w:rsid w:val="00A835A8"/>
    <w:rsid w:val="00AA5655"/>
    <w:rsid w:val="00AC43F3"/>
    <w:rsid w:val="00AE0564"/>
    <w:rsid w:val="00B17619"/>
    <w:rsid w:val="00B27040"/>
    <w:rsid w:val="00B50292"/>
    <w:rsid w:val="00B63610"/>
    <w:rsid w:val="00B64609"/>
    <w:rsid w:val="00B867C3"/>
    <w:rsid w:val="00B92168"/>
    <w:rsid w:val="00C0685F"/>
    <w:rsid w:val="00C16E5A"/>
    <w:rsid w:val="00C2100C"/>
    <w:rsid w:val="00C31C70"/>
    <w:rsid w:val="00C54389"/>
    <w:rsid w:val="00C84C4D"/>
    <w:rsid w:val="00C87DD7"/>
    <w:rsid w:val="00CA46E1"/>
    <w:rsid w:val="00CB4345"/>
    <w:rsid w:val="00CC3437"/>
    <w:rsid w:val="00CC7247"/>
    <w:rsid w:val="00D20B1B"/>
    <w:rsid w:val="00D45879"/>
    <w:rsid w:val="00D659E5"/>
    <w:rsid w:val="00D737A5"/>
    <w:rsid w:val="00D73932"/>
    <w:rsid w:val="00D9470E"/>
    <w:rsid w:val="00D977BB"/>
    <w:rsid w:val="00DA0F0C"/>
    <w:rsid w:val="00DB674C"/>
    <w:rsid w:val="00DC0355"/>
    <w:rsid w:val="00DD302A"/>
    <w:rsid w:val="00DD58DD"/>
    <w:rsid w:val="00DD7361"/>
    <w:rsid w:val="00E0675E"/>
    <w:rsid w:val="00E514F0"/>
    <w:rsid w:val="00E72D27"/>
    <w:rsid w:val="00E864B5"/>
    <w:rsid w:val="00E95448"/>
    <w:rsid w:val="00EC6E14"/>
    <w:rsid w:val="00ED0B07"/>
    <w:rsid w:val="00EE479A"/>
    <w:rsid w:val="00F300CB"/>
    <w:rsid w:val="00F42A30"/>
    <w:rsid w:val="00F47241"/>
    <w:rsid w:val="00F574AF"/>
    <w:rsid w:val="00F57862"/>
    <w:rsid w:val="00F7216C"/>
    <w:rsid w:val="00F7292B"/>
    <w:rsid w:val="00F74544"/>
    <w:rsid w:val="00F805D7"/>
    <w:rsid w:val="00FE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71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A7E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3E3A7E"/>
    <w:pPr>
      <w:shd w:val="clear" w:color="auto" w:fill="000080"/>
    </w:pPr>
    <w:rPr>
      <w:rFonts w:ascii="Tahoma" w:hAnsi="Tahoma"/>
    </w:rPr>
  </w:style>
  <w:style w:type="character" w:customStyle="1" w:styleId="Fort">
    <w:name w:val="Fort"/>
    <w:rsid w:val="003E3A7E"/>
    <w:rPr>
      <w:b/>
    </w:rPr>
  </w:style>
  <w:style w:type="character" w:styleId="Emphasis">
    <w:name w:val="Emphasis"/>
    <w:basedOn w:val="DefaultParagraphFont"/>
    <w:qFormat/>
    <w:rsid w:val="003E3A7E"/>
    <w:rPr>
      <w:i/>
    </w:rPr>
  </w:style>
  <w:style w:type="character" w:styleId="Hyperlink">
    <w:name w:val="Hyperlink"/>
    <w:basedOn w:val="DefaultParagraphFont"/>
    <w:rsid w:val="003E3A7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74D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E3A7E"/>
    <w:pPr>
      <w:tabs>
        <w:tab w:val="center" w:pos="4320"/>
        <w:tab w:val="right" w:pos="8640"/>
      </w:tabs>
    </w:pPr>
    <w:rPr>
      <w:rFonts w:ascii="Univers" w:hAnsi="Univers"/>
      <w:sz w:val="20"/>
      <w:szCs w:val="24"/>
      <w:lang w:val="nl-NL" w:eastAsia="en-US"/>
    </w:rPr>
  </w:style>
  <w:style w:type="paragraph" w:styleId="BodyTextIndent">
    <w:name w:val="Body Text Indent"/>
    <w:basedOn w:val="Normal"/>
    <w:rsid w:val="003E3A7E"/>
    <w:pPr>
      <w:ind w:left="720" w:hanging="720"/>
      <w:jc w:val="center"/>
    </w:pPr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semiHidden/>
    <w:rsid w:val="00762300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3C66F9"/>
    <w:rPr>
      <w:rFonts w:ascii="Arial" w:hAnsi="Arial"/>
      <w:sz w:val="22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3C66F9"/>
    <w:rPr>
      <w:rFonts w:ascii="Univers" w:hAnsi="Univers"/>
      <w:szCs w:val="24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orayo.awosola@nwml.gov.uk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</CharactersWithSpaces>
  <SharedDoc>false</SharedDoc>
  <HLinks>
    <vt:vector size="6" baseType="variant">
      <vt:variant>
        <vt:i4>8192071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mailto:morayo.awosola@nwml.gov.uk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MorayoA</dc:creator>
  <cp:keywords/>
  <dc:description/>
  <cp:lastModifiedBy>morayoa</cp:lastModifiedBy>
  <cp:revision>7</cp:revision>
  <cp:lastPrinted>2011-05-13T13:09:00Z</cp:lastPrinted>
  <dcterms:created xsi:type="dcterms:W3CDTF">2011-05-13T12:11:00Z</dcterms:created>
  <dcterms:modified xsi:type="dcterms:W3CDTF">2011-05-17T12:20:00Z</dcterms:modified>
</cp:coreProperties>
</file>