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3827"/>
        <w:gridCol w:w="9291"/>
      </w:tblGrid>
      <w:tr w:rsidR="00CB4345">
        <w:trPr>
          <w:cantSplit/>
          <w:trHeight w:hRule="exact" w:val="397"/>
          <w:jc w:val="center"/>
        </w:trPr>
        <w:tc>
          <w:tcPr>
            <w:tcW w:w="1668" w:type="dxa"/>
            <w:vMerge w:val="restart"/>
            <w:tcBorders>
              <w:top w:val="nil"/>
              <w:left w:val="nil"/>
              <w:right w:val="nil"/>
            </w:tcBorders>
          </w:tcPr>
          <w:p w:rsidR="00CB4345" w:rsidRDefault="00FB49A9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noProof/>
                <w:lang w:val="en-GB"/>
              </w:rPr>
              <w:drawing>
                <wp:inline distT="0" distB="0" distL="0" distR="0">
                  <wp:extent cx="923925" cy="809625"/>
                  <wp:effectExtent l="19050" t="0" r="9525" b="0"/>
                  <wp:docPr id="1" name="Picture 1" descr="blue%20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ue%20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Default="00CB4345" w:rsidP="007623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CB4345" w:rsidTr="000564AE">
        <w:trPr>
          <w:cantSplit/>
          <w:trHeight w:val="397"/>
          <w:jc w:val="center"/>
        </w:trPr>
        <w:tc>
          <w:tcPr>
            <w:tcW w:w="1668" w:type="dxa"/>
            <w:vMerge/>
            <w:tcBorders>
              <w:left w:val="nil"/>
              <w:right w:val="nil"/>
            </w:tcBorders>
          </w:tcPr>
          <w:p w:rsidR="00CB4345" w:rsidRDefault="00CB4345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8D7306" w:rsidRDefault="008D7306" w:rsidP="00FB49A9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OIML TC9/SC2 (Automatic Weighing Instruments) </w:t>
            </w:r>
            <w:r w:rsidRPr="008D7306">
              <w:rPr>
                <w:rFonts w:cs="Arial"/>
                <w:szCs w:val="22"/>
                <w:lang w:val="en-GB"/>
              </w:rPr>
              <w:t>Working Group</w:t>
            </w:r>
            <w:r w:rsidR="004D2E60" w:rsidRPr="008D7306">
              <w:rPr>
                <w:rFonts w:cs="Arial"/>
                <w:szCs w:val="22"/>
                <w:lang w:val="en-GB"/>
              </w:rPr>
              <w:t> </w:t>
            </w:r>
          </w:p>
        </w:tc>
        <w:tc>
          <w:tcPr>
            <w:tcW w:w="9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6383" w:rsidRDefault="00706383" w:rsidP="00967E44">
            <w:pPr>
              <w:pStyle w:val="Title"/>
              <w:jc w:val="left"/>
            </w:pPr>
            <w:r>
              <w:t xml:space="preserve">Revision of OIML R61 2004E </w:t>
            </w:r>
            <w:r w:rsidR="00967E44">
              <w:t>–</w:t>
            </w:r>
            <w:r>
              <w:t xml:space="preserve"> </w:t>
            </w:r>
            <w:r w:rsidR="00A932C9">
              <w:rPr>
                <w:rFonts w:cs="Arial"/>
                <w:sz w:val="24"/>
                <w:szCs w:val="24"/>
              </w:rPr>
              <w:t xml:space="preserve">Automatic </w:t>
            </w:r>
            <w:r w:rsidR="00A932C9">
              <w:rPr>
                <w:sz w:val="24"/>
                <w:szCs w:val="24"/>
              </w:rPr>
              <w:t>Gravimetric Filling Instruments</w:t>
            </w:r>
          </w:p>
          <w:p w:rsidR="00967E44" w:rsidRPr="00B41998" w:rsidRDefault="00CF7771" w:rsidP="00967E44">
            <w:pPr>
              <w:tabs>
                <w:tab w:val="left" w:pos="0"/>
                <w:tab w:val="left" w:pos="888"/>
                <w:tab w:val="left" w:pos="1400"/>
                <w:tab w:val="left" w:pos="1500"/>
              </w:tabs>
              <w:rPr>
                <w:rFonts w:cs="Arial"/>
                <w:szCs w:val="22"/>
              </w:rPr>
            </w:pPr>
            <w:r>
              <w:t xml:space="preserve">Third </w:t>
            </w:r>
            <w:r w:rsidR="00967E44">
              <w:t>Committee</w:t>
            </w:r>
            <w:r w:rsidR="00333DEC">
              <w:t xml:space="preserve"> Draft (</w:t>
            </w:r>
            <w:r>
              <w:t>3</w:t>
            </w:r>
            <w:r w:rsidR="00BE6077">
              <w:t xml:space="preserve"> </w:t>
            </w:r>
            <w:r w:rsidR="00967E44">
              <w:t>CD</w:t>
            </w:r>
            <w:r w:rsidR="00333DEC">
              <w:t>)</w:t>
            </w:r>
            <w:r w:rsidR="00967E44">
              <w:t xml:space="preserve"> </w:t>
            </w:r>
            <w:r w:rsidR="00967E44" w:rsidRPr="00B41998">
              <w:rPr>
                <w:rFonts w:cs="Arial"/>
                <w:szCs w:val="22"/>
              </w:rPr>
              <w:t>Part 1: Metrological and technical requirements</w:t>
            </w:r>
          </w:p>
          <w:p w:rsidR="00967E44" w:rsidRPr="00B41998" w:rsidRDefault="00967E44" w:rsidP="00967E44">
            <w:pPr>
              <w:tabs>
                <w:tab w:val="left" w:pos="0"/>
                <w:tab w:val="left" w:pos="888"/>
                <w:tab w:val="left" w:pos="1400"/>
                <w:tab w:val="left" w:pos="1500"/>
              </w:tabs>
              <w:suppressAutoHyphens/>
              <w:rPr>
                <w:rFonts w:cs="Arial"/>
                <w:szCs w:val="22"/>
              </w:rPr>
            </w:pPr>
            <w:r w:rsidRPr="00B41998">
              <w:rPr>
                <w:rFonts w:cs="Arial"/>
                <w:szCs w:val="22"/>
              </w:rPr>
              <w:t>Part 2: Metrological controls and performance tests</w:t>
            </w:r>
          </w:p>
          <w:p w:rsidR="00CB4345" w:rsidRPr="00706383" w:rsidRDefault="00CB4345" w:rsidP="006F76BC">
            <w:pPr>
              <w:rPr>
                <w:sz w:val="24"/>
                <w:szCs w:val="24"/>
                <w:u w:val="single"/>
                <w:lang w:val="en-GB"/>
              </w:rPr>
            </w:pPr>
          </w:p>
        </w:tc>
      </w:tr>
      <w:tr w:rsidR="00706383" w:rsidTr="000564AE">
        <w:trPr>
          <w:cantSplit/>
          <w:trHeight w:val="397"/>
          <w:jc w:val="center"/>
        </w:trPr>
        <w:tc>
          <w:tcPr>
            <w:tcW w:w="1668" w:type="dxa"/>
            <w:vMerge/>
            <w:tcBorders>
              <w:left w:val="nil"/>
              <w:bottom w:val="nil"/>
              <w:right w:val="nil"/>
            </w:tcBorders>
          </w:tcPr>
          <w:p w:rsidR="00706383" w:rsidRDefault="00706383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6383" w:rsidRPr="00961210" w:rsidRDefault="00706383" w:rsidP="0015693D">
            <w:pPr>
              <w:suppressAutoHyphens/>
              <w:rPr>
                <w:rFonts w:cs="Arial"/>
                <w:szCs w:val="22"/>
                <w:lang w:val="en-GB"/>
              </w:rPr>
            </w:pPr>
          </w:p>
        </w:tc>
        <w:tc>
          <w:tcPr>
            <w:tcW w:w="9291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706383" w:rsidRDefault="00706383" w:rsidP="00FB49A9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67C3">
              <w:rPr>
                <w:rFonts w:cs="Arial"/>
                <w:sz w:val="24"/>
                <w:szCs w:val="24"/>
                <w:lang w:val="en-GB"/>
              </w:rPr>
              <w:t>Date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to return comments</w:t>
            </w:r>
            <w:r w:rsidRPr="00B867C3">
              <w:rPr>
                <w:rFonts w:cs="Arial"/>
                <w:sz w:val="24"/>
                <w:szCs w:val="24"/>
                <w:lang w:val="en-GB"/>
              </w:rPr>
              <w:t>: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333DEC" w:rsidRPr="0033418A">
              <w:rPr>
                <w:rFonts w:cs="Arial"/>
                <w:b/>
                <w:snapToGrid w:val="0"/>
              </w:rPr>
              <w:t xml:space="preserve">30 </w:t>
            </w:r>
            <w:r w:rsidR="00FB49A9">
              <w:rPr>
                <w:rFonts w:cs="Arial"/>
                <w:b/>
                <w:snapToGrid w:val="0"/>
              </w:rPr>
              <w:t xml:space="preserve">December </w:t>
            </w:r>
            <w:r w:rsidR="00333DEC" w:rsidRPr="0033418A">
              <w:rPr>
                <w:rFonts w:cs="Arial"/>
                <w:b/>
                <w:snapToGrid w:val="0"/>
              </w:rPr>
              <w:t>201</w:t>
            </w:r>
            <w:r w:rsidR="00FB49A9">
              <w:rPr>
                <w:rFonts w:cs="Arial"/>
                <w:b/>
                <w:snapToGrid w:val="0"/>
              </w:rPr>
              <w:t>4</w:t>
            </w:r>
            <w:r w:rsidR="00333DEC" w:rsidRPr="0033418A">
              <w:rPr>
                <w:rFonts w:cs="Arial"/>
                <w:snapToGrid w:val="0"/>
              </w:rPr>
              <w:t>.....</w:t>
            </w:r>
          </w:p>
        </w:tc>
      </w:tr>
      <w:tr w:rsidR="0015693D" w:rsidTr="000564AE">
        <w:trPr>
          <w:cantSplit/>
          <w:trHeight w:val="397"/>
          <w:jc w:val="center"/>
        </w:trPr>
        <w:tc>
          <w:tcPr>
            <w:tcW w:w="1668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TC9 / </w:t>
            </w:r>
            <w:r w:rsidRPr="0092644B">
              <w:rPr>
                <w:rFonts w:cs="Arial"/>
                <w:szCs w:val="22"/>
                <w:lang w:val="en-GB"/>
              </w:rPr>
              <w:t>SC2 Secretariat</w:t>
            </w:r>
            <w:r w:rsidRPr="0092644B">
              <w:rPr>
                <w:rFonts w:cs="Arial"/>
                <w:szCs w:val="22"/>
                <w:lang w:val="en-GB"/>
              </w:rPr>
              <w:tab/>
            </w:r>
          </w:p>
        </w:tc>
        <w:tc>
          <w:tcPr>
            <w:tcW w:w="9291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0564AE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National Measurement Office - </w:t>
            </w:r>
            <w:r w:rsidR="0015693D" w:rsidRPr="0092644B">
              <w:rPr>
                <w:rFonts w:cs="Arial"/>
                <w:szCs w:val="22"/>
                <w:lang w:val="en-GB"/>
              </w:rPr>
              <w:t>United Kingdom</w:t>
            </w:r>
            <w:r w:rsidR="0015693D">
              <w:rPr>
                <w:rFonts w:cs="Arial"/>
                <w:szCs w:val="22"/>
                <w:lang w:val="en-GB"/>
              </w:rPr>
              <w:t xml:space="preserve"> (</w:t>
            </w:r>
            <w:hyperlink r:id="rId8" w:history="1">
              <w:r w:rsidR="004B694F" w:rsidRPr="00880F80">
                <w:rPr>
                  <w:rStyle w:val="Hyperlink"/>
                  <w:rFonts w:cs="Arial"/>
                  <w:szCs w:val="22"/>
                  <w:lang w:val="en-GB"/>
                </w:rPr>
                <w:t>morayo.awosola@nmo.gov.uk</w:t>
              </w:r>
            </w:hyperlink>
            <w:r w:rsidR="0015693D">
              <w:rPr>
                <w:rFonts w:cs="Arial"/>
                <w:szCs w:val="22"/>
                <w:lang w:val="en-GB"/>
              </w:rPr>
              <w:t xml:space="preserve">) </w:t>
            </w:r>
          </w:p>
        </w:tc>
      </w:tr>
    </w:tbl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3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6"/>
        <w:gridCol w:w="1338"/>
        <w:gridCol w:w="1901"/>
        <w:gridCol w:w="4416"/>
        <w:gridCol w:w="4416"/>
      </w:tblGrid>
      <w:tr w:rsidR="00237DD1" w:rsidRPr="004978B5" w:rsidTr="00237DD1">
        <w:trPr>
          <w:cantSplit/>
          <w:trHeight w:val="255"/>
          <w:tblHeader/>
          <w:jc w:val="center"/>
        </w:trPr>
        <w:tc>
          <w:tcPr>
            <w:tcW w:w="1726" w:type="dxa"/>
            <w:vMerge w:val="restart"/>
          </w:tcPr>
          <w:p w:rsidR="00237DD1" w:rsidRPr="00F851D4" w:rsidRDefault="00FB49A9" w:rsidP="008D7306">
            <w:pPr>
              <w:suppressAutoHyphens/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Country</w:t>
            </w:r>
            <w:r w:rsidR="00677758">
              <w:rPr>
                <w:rFonts w:cs="Arial"/>
                <w:b/>
                <w:lang w:val="en-GB"/>
              </w:rPr>
              <w:t>/ Organisation/</w:t>
            </w:r>
            <w:r w:rsidR="00237DD1">
              <w:rPr>
                <w:rFonts w:cs="Arial"/>
                <w:b/>
                <w:lang w:val="en-GB"/>
              </w:rPr>
              <w:t xml:space="preserve"> </w:t>
            </w:r>
            <w:r w:rsidR="00677758">
              <w:rPr>
                <w:rFonts w:cs="Arial"/>
                <w:b/>
                <w:lang w:val="en-GB"/>
              </w:rPr>
              <w:t>Company</w:t>
            </w:r>
          </w:p>
        </w:tc>
        <w:tc>
          <w:tcPr>
            <w:tcW w:w="3239" w:type="dxa"/>
            <w:gridSpan w:val="2"/>
            <w:vAlign w:val="center"/>
          </w:tcPr>
          <w:p w:rsidR="00237DD1" w:rsidRPr="00F851D4" w:rsidRDefault="00237DD1" w:rsidP="00FB49A9">
            <w:pPr>
              <w:suppressAutoHyphens/>
              <w:jc w:val="center"/>
              <w:rPr>
                <w:rFonts w:cs="Arial"/>
                <w:b/>
                <w:lang w:val="en-GB"/>
              </w:rPr>
            </w:pPr>
            <w:r w:rsidRPr="00F851D4">
              <w:rPr>
                <w:rFonts w:cs="Arial"/>
                <w:b/>
                <w:lang w:val="en-GB"/>
              </w:rPr>
              <w:t>R61</w:t>
            </w:r>
            <w:r>
              <w:rPr>
                <w:rFonts w:cs="Arial"/>
                <w:b/>
                <w:lang w:val="en-GB"/>
              </w:rPr>
              <w:t>-1</w:t>
            </w:r>
            <w:r w:rsidR="00FB49A9">
              <w:rPr>
                <w:rFonts w:cs="Arial"/>
                <w:b/>
                <w:lang w:val="en-GB"/>
              </w:rPr>
              <w:t>, -2</w:t>
            </w:r>
            <w:r w:rsidRPr="00F851D4">
              <w:rPr>
                <w:rFonts w:cs="Arial"/>
                <w:b/>
                <w:lang w:val="en-GB"/>
              </w:rPr>
              <w:t xml:space="preserve"> </w:t>
            </w:r>
            <w:r w:rsidR="00CF7771">
              <w:rPr>
                <w:rFonts w:cs="Arial"/>
                <w:b/>
                <w:lang w:val="en-GB"/>
              </w:rPr>
              <w:t>3</w:t>
            </w:r>
            <w:r>
              <w:rPr>
                <w:rFonts w:cs="Arial"/>
                <w:b/>
                <w:lang w:val="en-GB"/>
              </w:rPr>
              <w:t>CD</w:t>
            </w:r>
          </w:p>
        </w:tc>
        <w:tc>
          <w:tcPr>
            <w:tcW w:w="4416" w:type="dxa"/>
            <w:vMerge w:val="restart"/>
            <w:vAlign w:val="center"/>
          </w:tcPr>
          <w:p w:rsidR="00237DD1" w:rsidRPr="00F851D4" w:rsidRDefault="008D7306" w:rsidP="00762300">
            <w:pPr>
              <w:suppressAutoHyphens/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Your</w:t>
            </w:r>
            <w:r w:rsidR="00237DD1" w:rsidRPr="00F851D4">
              <w:rPr>
                <w:rFonts w:cs="Arial"/>
                <w:b/>
                <w:lang w:val="en-GB"/>
              </w:rPr>
              <w:t xml:space="preserve"> Comments</w:t>
            </w:r>
          </w:p>
        </w:tc>
        <w:tc>
          <w:tcPr>
            <w:tcW w:w="4416" w:type="dxa"/>
            <w:vMerge w:val="restart"/>
          </w:tcPr>
          <w:p w:rsidR="00237DD1" w:rsidRDefault="00237DD1" w:rsidP="00762300">
            <w:pPr>
              <w:suppressAutoHyphens/>
              <w:jc w:val="center"/>
              <w:rPr>
                <w:rFonts w:cs="Arial"/>
                <w:b/>
                <w:lang w:val="en-GB"/>
              </w:rPr>
            </w:pPr>
          </w:p>
          <w:p w:rsidR="00237DD1" w:rsidRPr="00F851D4" w:rsidRDefault="008D7306" w:rsidP="00762300">
            <w:pPr>
              <w:suppressAutoHyphens/>
              <w:jc w:val="center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Your</w:t>
            </w:r>
            <w:r w:rsidR="00237DD1">
              <w:rPr>
                <w:rFonts w:cs="Arial"/>
                <w:b/>
                <w:lang w:val="en-GB"/>
              </w:rPr>
              <w:t xml:space="preserve"> Proposal </w:t>
            </w:r>
          </w:p>
        </w:tc>
      </w:tr>
      <w:tr w:rsidR="00237DD1" w:rsidRPr="004978B5" w:rsidTr="00237DD1">
        <w:trPr>
          <w:cantSplit/>
          <w:trHeight w:val="255"/>
          <w:tblHeader/>
          <w:jc w:val="center"/>
        </w:trPr>
        <w:tc>
          <w:tcPr>
            <w:tcW w:w="1726" w:type="dxa"/>
            <w:vMerge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338" w:type="dxa"/>
            <w:vAlign w:val="center"/>
          </w:tcPr>
          <w:p w:rsidR="00237DD1" w:rsidRPr="00F851D4" w:rsidRDefault="00237DD1" w:rsidP="0001688E">
            <w:pPr>
              <w:suppressAutoHyphens/>
              <w:jc w:val="center"/>
              <w:rPr>
                <w:rFonts w:cs="Arial"/>
                <w:b/>
                <w:lang w:val="en-GB"/>
              </w:rPr>
            </w:pPr>
            <w:r w:rsidRPr="00F851D4">
              <w:rPr>
                <w:rFonts w:cs="Arial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237DD1" w:rsidRPr="00F851D4" w:rsidRDefault="00237DD1" w:rsidP="0001688E">
            <w:pPr>
              <w:suppressAutoHyphens/>
              <w:jc w:val="center"/>
              <w:rPr>
                <w:rFonts w:cs="Arial"/>
                <w:b/>
                <w:lang w:val="en-GB"/>
              </w:rPr>
            </w:pPr>
            <w:r w:rsidRPr="00F851D4">
              <w:rPr>
                <w:rFonts w:cs="Arial"/>
                <w:b/>
                <w:lang w:val="en-GB"/>
              </w:rPr>
              <w:t>Document clause</w:t>
            </w:r>
          </w:p>
        </w:tc>
        <w:tc>
          <w:tcPr>
            <w:tcW w:w="4416" w:type="dxa"/>
            <w:vMerge/>
            <w:vAlign w:val="center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416" w:type="dxa"/>
            <w:vMerge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4154B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Pr="00F7292B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Pr="00F7292B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37DD1" w:rsidTr="00237DD1">
        <w:trPr>
          <w:cantSplit/>
          <w:trHeight w:val="340"/>
          <w:jc w:val="center"/>
        </w:trPr>
        <w:tc>
          <w:tcPr>
            <w:tcW w:w="1726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38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237DD1" w:rsidRDefault="00237DD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16" w:type="dxa"/>
          </w:tcPr>
          <w:p w:rsidR="00237DD1" w:rsidRDefault="00237DD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:rsidR="00CB4345" w:rsidRDefault="00CB4345" w:rsidP="00C2100C"/>
    <w:p w:rsidR="00BB2925" w:rsidRDefault="00BB2925" w:rsidP="00C2100C"/>
    <w:p w:rsidR="00BB2925" w:rsidRDefault="00BB2925" w:rsidP="00C2100C"/>
    <w:p w:rsidR="00BB2925" w:rsidRPr="00BB2925" w:rsidRDefault="00BB2925" w:rsidP="00C2100C">
      <w:pPr>
        <w:rPr>
          <w:b/>
        </w:rPr>
      </w:pPr>
      <w:r w:rsidRPr="00BB2925">
        <w:rPr>
          <w:b/>
        </w:rPr>
        <w:t>Name</w:t>
      </w:r>
      <w:r w:rsidR="001F3C4B">
        <w:rPr>
          <w:b/>
        </w:rPr>
        <w:t>/Signature</w:t>
      </w:r>
      <w:r w:rsidRPr="00BB2925">
        <w:rPr>
          <w:b/>
        </w:rPr>
        <w:t xml:space="preserve">: </w:t>
      </w:r>
      <w:r w:rsidRPr="00BB2925">
        <w:rPr>
          <w:b/>
        </w:rPr>
        <w:tab/>
      </w:r>
      <w:r w:rsidRPr="00BB2925">
        <w:rPr>
          <w:b/>
        </w:rPr>
        <w:tab/>
      </w:r>
      <w:r w:rsidRPr="00BB2925">
        <w:rPr>
          <w:b/>
        </w:rPr>
        <w:tab/>
      </w:r>
      <w:r w:rsidRPr="00BB2925">
        <w:rPr>
          <w:b/>
        </w:rPr>
        <w:tab/>
      </w:r>
      <w:r w:rsidRPr="00BB2925">
        <w:rPr>
          <w:b/>
        </w:rPr>
        <w:tab/>
      </w:r>
      <w:r w:rsidRPr="00BB2925">
        <w:rPr>
          <w:b/>
        </w:rPr>
        <w:tab/>
      </w:r>
      <w:r w:rsidRPr="00BB2925">
        <w:rPr>
          <w:b/>
        </w:rPr>
        <w:tab/>
      </w:r>
      <w:r w:rsidRPr="00BB2925">
        <w:rPr>
          <w:b/>
        </w:rPr>
        <w:tab/>
      </w:r>
      <w:r w:rsidRPr="00BB2925">
        <w:rPr>
          <w:b/>
        </w:rPr>
        <w:tab/>
      </w:r>
      <w:r w:rsidRPr="00BB2925">
        <w:rPr>
          <w:b/>
        </w:rPr>
        <w:tab/>
      </w:r>
      <w:r w:rsidRPr="00BB2925">
        <w:rPr>
          <w:b/>
        </w:rPr>
        <w:tab/>
        <w:t>Date:</w:t>
      </w:r>
    </w:p>
    <w:sectPr w:rsidR="00BB2925" w:rsidRPr="00BB2925" w:rsidSect="00762300"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1D1" w:rsidRDefault="00FE41D1" w:rsidP="001E539D">
      <w:r>
        <w:separator/>
      </w:r>
    </w:p>
  </w:endnote>
  <w:endnote w:type="continuationSeparator" w:id="0">
    <w:p w:rsidR="00FE41D1" w:rsidRDefault="00FE41D1" w:rsidP="001E5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1D1" w:rsidRDefault="00FE41D1" w:rsidP="001E539D">
      <w:r>
        <w:separator/>
      </w:r>
    </w:p>
  </w:footnote>
  <w:footnote w:type="continuationSeparator" w:id="0">
    <w:p w:rsidR="00FE41D1" w:rsidRDefault="00FE41D1" w:rsidP="001E5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1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F47241"/>
    <w:rsid w:val="00002DD7"/>
    <w:rsid w:val="0001348D"/>
    <w:rsid w:val="0001688E"/>
    <w:rsid w:val="000554C9"/>
    <w:rsid w:val="000564AE"/>
    <w:rsid w:val="00065E96"/>
    <w:rsid w:val="0007427A"/>
    <w:rsid w:val="000802B4"/>
    <w:rsid w:val="000C5573"/>
    <w:rsid w:val="0015693D"/>
    <w:rsid w:val="00166BC5"/>
    <w:rsid w:val="00174C2F"/>
    <w:rsid w:val="001B6E82"/>
    <w:rsid w:val="001E3A21"/>
    <w:rsid w:val="001E539D"/>
    <w:rsid w:val="001F3C4B"/>
    <w:rsid w:val="00227CF6"/>
    <w:rsid w:val="00237DD1"/>
    <w:rsid w:val="0026039E"/>
    <w:rsid w:val="002F19F9"/>
    <w:rsid w:val="00327556"/>
    <w:rsid w:val="00333DEC"/>
    <w:rsid w:val="00354E2E"/>
    <w:rsid w:val="00355D77"/>
    <w:rsid w:val="0036656C"/>
    <w:rsid w:val="003667F6"/>
    <w:rsid w:val="00380F9A"/>
    <w:rsid w:val="00385B0D"/>
    <w:rsid w:val="003B389D"/>
    <w:rsid w:val="003C2470"/>
    <w:rsid w:val="003D1131"/>
    <w:rsid w:val="003D41B1"/>
    <w:rsid w:val="003F666F"/>
    <w:rsid w:val="00406F44"/>
    <w:rsid w:val="004154BC"/>
    <w:rsid w:val="004454E0"/>
    <w:rsid w:val="004978B5"/>
    <w:rsid w:val="004B38D3"/>
    <w:rsid w:val="004B694F"/>
    <w:rsid w:val="004D2E60"/>
    <w:rsid w:val="004F29CD"/>
    <w:rsid w:val="00502565"/>
    <w:rsid w:val="0051328E"/>
    <w:rsid w:val="00540572"/>
    <w:rsid w:val="005779CA"/>
    <w:rsid w:val="00583C85"/>
    <w:rsid w:val="0059427A"/>
    <w:rsid w:val="005A4EDD"/>
    <w:rsid w:val="005D0666"/>
    <w:rsid w:val="00607BC2"/>
    <w:rsid w:val="006137C6"/>
    <w:rsid w:val="00613B65"/>
    <w:rsid w:val="00616A0C"/>
    <w:rsid w:val="00640F69"/>
    <w:rsid w:val="00652326"/>
    <w:rsid w:val="00657CDB"/>
    <w:rsid w:val="00677758"/>
    <w:rsid w:val="006B2453"/>
    <w:rsid w:val="006C50A6"/>
    <w:rsid w:val="006E32E7"/>
    <w:rsid w:val="006F76BC"/>
    <w:rsid w:val="00706383"/>
    <w:rsid w:val="007158B6"/>
    <w:rsid w:val="00750FA1"/>
    <w:rsid w:val="00762300"/>
    <w:rsid w:val="0078693F"/>
    <w:rsid w:val="007B3C05"/>
    <w:rsid w:val="00833AA2"/>
    <w:rsid w:val="00863816"/>
    <w:rsid w:val="0086650D"/>
    <w:rsid w:val="008D7306"/>
    <w:rsid w:val="00925FB3"/>
    <w:rsid w:val="0092644B"/>
    <w:rsid w:val="00945607"/>
    <w:rsid w:val="00956203"/>
    <w:rsid w:val="00961210"/>
    <w:rsid w:val="00967E44"/>
    <w:rsid w:val="00993641"/>
    <w:rsid w:val="009B421E"/>
    <w:rsid w:val="009C18C5"/>
    <w:rsid w:val="009C5E6B"/>
    <w:rsid w:val="009D30CB"/>
    <w:rsid w:val="009D503A"/>
    <w:rsid w:val="009F4F63"/>
    <w:rsid w:val="00A227C9"/>
    <w:rsid w:val="00A3164C"/>
    <w:rsid w:val="00A74D0C"/>
    <w:rsid w:val="00A835A8"/>
    <w:rsid w:val="00A932C9"/>
    <w:rsid w:val="00AA5655"/>
    <w:rsid w:val="00AE0564"/>
    <w:rsid w:val="00B17619"/>
    <w:rsid w:val="00B27040"/>
    <w:rsid w:val="00B50292"/>
    <w:rsid w:val="00B63610"/>
    <w:rsid w:val="00B64609"/>
    <w:rsid w:val="00B867C3"/>
    <w:rsid w:val="00B92168"/>
    <w:rsid w:val="00BB2925"/>
    <w:rsid w:val="00BE6077"/>
    <w:rsid w:val="00C0685F"/>
    <w:rsid w:val="00C16E5A"/>
    <w:rsid w:val="00C2100C"/>
    <w:rsid w:val="00C31C70"/>
    <w:rsid w:val="00C54389"/>
    <w:rsid w:val="00C7162C"/>
    <w:rsid w:val="00C84C4D"/>
    <w:rsid w:val="00C87DD7"/>
    <w:rsid w:val="00CB4345"/>
    <w:rsid w:val="00CC3437"/>
    <w:rsid w:val="00CF7771"/>
    <w:rsid w:val="00D20B1B"/>
    <w:rsid w:val="00D4664B"/>
    <w:rsid w:val="00D659E5"/>
    <w:rsid w:val="00D737A5"/>
    <w:rsid w:val="00D83AAB"/>
    <w:rsid w:val="00D9470E"/>
    <w:rsid w:val="00D977BB"/>
    <w:rsid w:val="00DA0F0C"/>
    <w:rsid w:val="00DB674C"/>
    <w:rsid w:val="00DC0355"/>
    <w:rsid w:val="00DD494E"/>
    <w:rsid w:val="00DD5628"/>
    <w:rsid w:val="00DD58DD"/>
    <w:rsid w:val="00DD7361"/>
    <w:rsid w:val="00E0675E"/>
    <w:rsid w:val="00E33C54"/>
    <w:rsid w:val="00E514F0"/>
    <w:rsid w:val="00E864B5"/>
    <w:rsid w:val="00E87792"/>
    <w:rsid w:val="00E95448"/>
    <w:rsid w:val="00EA15F8"/>
    <w:rsid w:val="00ED0B07"/>
    <w:rsid w:val="00F300CB"/>
    <w:rsid w:val="00F42A30"/>
    <w:rsid w:val="00F455C0"/>
    <w:rsid w:val="00F47241"/>
    <w:rsid w:val="00F574AF"/>
    <w:rsid w:val="00F57862"/>
    <w:rsid w:val="00F7216C"/>
    <w:rsid w:val="00F7292B"/>
    <w:rsid w:val="00F74544"/>
    <w:rsid w:val="00F805D7"/>
    <w:rsid w:val="00F851D4"/>
    <w:rsid w:val="00FB49A9"/>
    <w:rsid w:val="00FE41D1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0CB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D30CB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9D30CB"/>
    <w:rPr>
      <w:b/>
    </w:rPr>
  </w:style>
  <w:style w:type="character" w:styleId="Emphasis">
    <w:name w:val="Emphasis"/>
    <w:basedOn w:val="DefaultParagraphFont"/>
    <w:qFormat/>
    <w:rsid w:val="009D30CB"/>
    <w:rPr>
      <w:i/>
    </w:rPr>
  </w:style>
  <w:style w:type="character" w:styleId="Hyperlink">
    <w:name w:val="Hyperlink"/>
    <w:basedOn w:val="DefaultParagraphFont"/>
    <w:rsid w:val="009D30CB"/>
    <w:rPr>
      <w:color w:val="0000FF"/>
      <w:u w:val="single"/>
    </w:rPr>
  </w:style>
  <w:style w:type="paragraph" w:styleId="Header">
    <w:name w:val="header"/>
    <w:basedOn w:val="Normal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D30CB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9D30CB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706383"/>
    <w:pPr>
      <w:jc w:val="center"/>
    </w:pPr>
    <w:rPr>
      <w:b/>
      <w:lang w:val="en-GB"/>
    </w:rPr>
  </w:style>
  <w:style w:type="character" w:customStyle="1" w:styleId="TitleChar">
    <w:name w:val="Title Char"/>
    <w:basedOn w:val="DefaultParagraphFont"/>
    <w:link w:val="Title"/>
    <w:rsid w:val="00706383"/>
    <w:rPr>
      <w:rFonts w:ascii="Arial" w:hAnsi="Arial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ayo.awosola@nmo.gov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NMO</Company>
  <LinksUpToDate>false</LinksUpToDate>
  <CharactersWithSpaces>698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MorayoA</dc:creator>
  <cp:lastModifiedBy>morayoa</cp:lastModifiedBy>
  <cp:revision>4</cp:revision>
  <cp:lastPrinted>2003-08-22T13:27:00Z</cp:lastPrinted>
  <dcterms:created xsi:type="dcterms:W3CDTF">2014-09-11T10:50:00Z</dcterms:created>
  <dcterms:modified xsi:type="dcterms:W3CDTF">2014-09-24T08:48:00Z</dcterms:modified>
</cp:coreProperties>
</file>